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DC168" w14:textId="6C76A8D8" w:rsidR="00600082" w:rsidRPr="00F22055" w:rsidRDefault="00600082" w:rsidP="00600082">
      <w:pPr>
        <w:jc w:val="both"/>
        <w:rPr>
          <w:rFonts w:ascii="Times New Roman" w:hAnsi="Times New Roman"/>
          <w:u w:val="single"/>
        </w:rPr>
      </w:pPr>
      <w:r w:rsidRPr="00F22055">
        <w:rPr>
          <w:rFonts w:ascii="Times New Roman" w:hAnsi="Times New Roman"/>
          <w:u w:val="single"/>
        </w:rPr>
        <w:t xml:space="preserve">List of key signs and symptoms observed from an IgE-mediated adverse reaction </w:t>
      </w:r>
      <w:r w:rsidR="00091430">
        <w:rPr>
          <w:rFonts w:ascii="Times New Roman" w:hAnsi="Times New Roman"/>
          <w:u w:val="single"/>
        </w:rPr>
        <w:t xml:space="preserve">with SNOMED CT codes </w:t>
      </w:r>
      <w:r w:rsidR="00A47263">
        <w:rPr>
          <w:rFonts w:ascii="Times New Roman" w:hAnsi="Times New Roman"/>
          <w:u w:val="single"/>
        </w:rPr>
        <w:t>collated from the NHS Digital SNOMED CT browser (</w:t>
      </w:r>
      <w:r w:rsidR="000C3612">
        <w:rPr>
          <w:rFonts w:ascii="Times New Roman" w:hAnsi="Times New Roman"/>
          <w:u w:val="single"/>
        </w:rPr>
        <w:fldChar w:fldCharType="begin"/>
      </w:r>
      <w:ins w:id="0" w:author="Clare Mills" w:date="2022-12-17T12:45:00Z">
        <w:r w:rsidR="000C3612">
          <w:rPr>
            <w:rFonts w:ascii="Times New Roman" w:hAnsi="Times New Roman"/>
            <w:u w:val="single"/>
          </w:rPr>
          <w:instrText xml:space="preserve"> HYPERLINK "</w:instrText>
        </w:r>
      </w:ins>
      <w:r w:rsidR="000C3612" w:rsidRPr="00A47263">
        <w:rPr>
          <w:rFonts w:ascii="Times New Roman" w:hAnsi="Times New Roman"/>
          <w:u w:val="single"/>
        </w:rPr>
        <w:instrText>https://digital.nhs.uk/services/terminology-and-classifications/snomed-ct</w:instrText>
      </w:r>
      <w:ins w:id="1" w:author="Clare Mills" w:date="2022-12-17T12:45:00Z">
        <w:r w:rsidR="000C3612">
          <w:rPr>
            <w:rFonts w:ascii="Times New Roman" w:hAnsi="Times New Roman"/>
            <w:u w:val="single"/>
          </w:rPr>
          <w:instrText xml:space="preserve">" </w:instrText>
        </w:r>
      </w:ins>
      <w:r w:rsidR="000C3612">
        <w:rPr>
          <w:rFonts w:ascii="Times New Roman" w:hAnsi="Times New Roman"/>
          <w:u w:val="single"/>
        </w:rPr>
        <w:fldChar w:fldCharType="separate"/>
      </w:r>
      <w:r w:rsidR="000C3612" w:rsidRPr="001D5278">
        <w:rPr>
          <w:rStyle w:val="Hyperlink"/>
          <w:rFonts w:ascii="Times New Roman" w:hAnsi="Times New Roman"/>
        </w:rPr>
        <w:t>https://digital.nhs.uk/services/terminology-and-classifications/snomed-ct</w:t>
      </w:r>
      <w:r w:rsidR="000C3612">
        <w:rPr>
          <w:rFonts w:ascii="Times New Roman" w:hAnsi="Times New Roman"/>
          <w:u w:val="single"/>
        </w:rPr>
        <w:fldChar w:fldCharType="end"/>
      </w:r>
      <w:r w:rsidR="000C3612">
        <w:rPr>
          <w:rFonts w:ascii="Times New Roman" w:hAnsi="Times New Roman"/>
          <w:u w:val="single"/>
        </w:rPr>
        <w:t xml:space="preserve"> </w:t>
      </w:r>
      <w:r w:rsidR="00A47263" w:rsidRPr="00A47263">
        <w:rPr>
          <w:rFonts w:ascii="Times New Roman" w:hAnsi="Times New Roman"/>
          <w:u w:val="single"/>
        </w:rPr>
        <w:t xml:space="preserve"> </w:t>
      </w:r>
      <w:r w:rsidR="000C3612">
        <w:rPr>
          <w:rFonts w:ascii="Times New Roman" w:hAnsi="Times New Roman"/>
          <w:u w:val="single"/>
        </w:rPr>
        <w:t xml:space="preserve">) </w:t>
      </w:r>
    </w:p>
    <w:tbl>
      <w:tblPr>
        <w:tblStyle w:val="TableGrid"/>
        <w:tblpPr w:leftFromText="181" w:rightFromText="181" w:vertAnchor="text" w:horzAnchor="margin" w:tblpY="1"/>
        <w:tblW w:w="12611" w:type="dxa"/>
        <w:tblLook w:val="04A0" w:firstRow="1" w:lastRow="0" w:firstColumn="1" w:lastColumn="0" w:noHBand="0" w:noVBand="1"/>
      </w:tblPr>
      <w:tblGrid>
        <w:gridCol w:w="2263"/>
        <w:gridCol w:w="5103"/>
        <w:gridCol w:w="5245"/>
      </w:tblGrid>
      <w:tr w:rsidR="00133EF3" w:rsidRPr="00F22055" w14:paraId="536DD13E" w14:textId="77777777" w:rsidTr="00DB5C30">
        <w:trPr>
          <w:trHeight w:val="281"/>
          <w:tblHeader/>
        </w:trPr>
        <w:tc>
          <w:tcPr>
            <w:tcW w:w="2263" w:type="dxa"/>
          </w:tcPr>
          <w:p w14:paraId="2C9D3FA7" w14:textId="5FD28E41" w:rsidR="00133EF3" w:rsidRPr="00F22055" w:rsidRDefault="00133EF3" w:rsidP="00133EF3">
            <w:pPr>
              <w:jc w:val="both"/>
              <w:rPr>
                <w:rFonts w:ascii="Times New Roman" w:hAnsi="Times New Roman"/>
              </w:rPr>
            </w:pPr>
            <w:r w:rsidRPr="00F22055">
              <w:rPr>
                <w:rFonts w:ascii="Times New Roman" w:hAnsi="Times New Roman"/>
                <w:b/>
              </w:rPr>
              <w:t>Signs and symptoms</w:t>
            </w:r>
          </w:p>
        </w:tc>
        <w:tc>
          <w:tcPr>
            <w:tcW w:w="5103" w:type="dxa"/>
          </w:tcPr>
          <w:p w14:paraId="279FC6BB" w14:textId="2BA833D3" w:rsidR="00133EF3" w:rsidRPr="00F22055" w:rsidRDefault="00133EF3" w:rsidP="00133EF3">
            <w:pPr>
              <w:jc w:val="both"/>
              <w:rPr>
                <w:rFonts w:ascii="Times New Roman" w:hAnsi="Times New Roman"/>
              </w:rPr>
            </w:pPr>
            <w:r w:rsidRPr="00F22055">
              <w:rPr>
                <w:rFonts w:ascii="Times New Roman" w:hAnsi="Times New Roman"/>
                <w:b/>
              </w:rPr>
              <w:t>Synonym</w:t>
            </w:r>
          </w:p>
        </w:tc>
        <w:tc>
          <w:tcPr>
            <w:tcW w:w="5245" w:type="dxa"/>
          </w:tcPr>
          <w:p w14:paraId="6ED8E1D1" w14:textId="77777777" w:rsidR="00133EF3" w:rsidRPr="00F22055" w:rsidRDefault="00133EF3" w:rsidP="00133EF3">
            <w:pPr>
              <w:jc w:val="both"/>
              <w:rPr>
                <w:rFonts w:ascii="Times New Roman" w:hAnsi="Times New Roman"/>
                <w:b/>
              </w:rPr>
            </w:pPr>
            <w:r w:rsidRPr="00F22055">
              <w:rPr>
                <w:rFonts w:ascii="Times New Roman" w:hAnsi="Times New Roman"/>
                <w:b/>
              </w:rPr>
              <w:t>SNOMED-CT Code</w:t>
            </w:r>
          </w:p>
          <w:p w14:paraId="3797BE57" w14:textId="77777777" w:rsidR="00133EF3" w:rsidRPr="00F22055" w:rsidRDefault="00133EF3" w:rsidP="00133EF3">
            <w:pPr>
              <w:jc w:val="both"/>
              <w:rPr>
                <w:rFonts w:ascii="Times New Roman" w:hAnsi="Times New Roman"/>
              </w:rPr>
            </w:pPr>
          </w:p>
        </w:tc>
      </w:tr>
      <w:tr w:rsidR="00DB5C30" w:rsidRPr="00F22055" w14:paraId="5782CCDB" w14:textId="77777777" w:rsidTr="006F71EB">
        <w:trPr>
          <w:trHeight w:val="281"/>
        </w:trPr>
        <w:tc>
          <w:tcPr>
            <w:tcW w:w="12611" w:type="dxa"/>
            <w:gridSpan w:val="3"/>
          </w:tcPr>
          <w:p w14:paraId="42FF4EE7" w14:textId="590E50C1" w:rsidR="00DB5C30" w:rsidRPr="00F22055" w:rsidRDefault="00DB5C30" w:rsidP="00133EF3">
            <w:pPr>
              <w:jc w:val="both"/>
              <w:rPr>
                <w:rFonts w:ascii="Times New Roman" w:hAnsi="Times New Roman"/>
              </w:rPr>
            </w:pPr>
            <w:r w:rsidRPr="00F22055">
              <w:rPr>
                <w:rFonts w:ascii="Times New Roman" w:hAnsi="Times New Roman"/>
                <w:b/>
              </w:rPr>
              <w:t>SKIN and MUCOSAL MEMBRANE</w:t>
            </w:r>
          </w:p>
        </w:tc>
      </w:tr>
      <w:tr w:rsidR="00133EF3" w:rsidRPr="00F22055" w14:paraId="1418C567" w14:textId="77777777" w:rsidTr="00DB5C30">
        <w:trPr>
          <w:trHeight w:val="358"/>
        </w:trPr>
        <w:tc>
          <w:tcPr>
            <w:tcW w:w="2263" w:type="dxa"/>
          </w:tcPr>
          <w:p w14:paraId="0BCA2899" w14:textId="4FC7E062" w:rsidR="00133EF3" w:rsidRPr="00F22055" w:rsidRDefault="00133EF3" w:rsidP="00133EF3">
            <w:pPr>
              <w:jc w:val="both"/>
              <w:rPr>
                <w:rFonts w:ascii="Times New Roman" w:hAnsi="Times New Roman"/>
              </w:rPr>
            </w:pPr>
            <w:r w:rsidRPr="00F22055">
              <w:rPr>
                <w:rFonts w:ascii="Times New Roman" w:hAnsi="Times New Roman"/>
              </w:rPr>
              <w:t>Pruritus</w:t>
            </w:r>
          </w:p>
        </w:tc>
        <w:tc>
          <w:tcPr>
            <w:tcW w:w="5103" w:type="dxa"/>
          </w:tcPr>
          <w:p w14:paraId="65842310" w14:textId="47CFB87D" w:rsidR="00133EF3" w:rsidRPr="00F22055" w:rsidRDefault="00133EF3" w:rsidP="00133EF3">
            <w:pPr>
              <w:jc w:val="both"/>
              <w:rPr>
                <w:rFonts w:ascii="Times New Roman" w:hAnsi="Times New Roman"/>
              </w:rPr>
            </w:pPr>
            <w:r w:rsidRPr="00F22055">
              <w:rPr>
                <w:rFonts w:ascii="Times New Roman" w:hAnsi="Times New Roman"/>
              </w:rPr>
              <w:t xml:space="preserve"> Itchy skin </w:t>
            </w:r>
          </w:p>
        </w:tc>
        <w:tc>
          <w:tcPr>
            <w:tcW w:w="5245" w:type="dxa"/>
          </w:tcPr>
          <w:p w14:paraId="19420078" w14:textId="599B0661" w:rsidR="00133EF3" w:rsidRPr="00F22055" w:rsidRDefault="00133EF3" w:rsidP="00133EF3">
            <w:pPr>
              <w:jc w:val="both"/>
              <w:rPr>
                <w:rFonts w:ascii="Times New Roman" w:hAnsi="Times New Roman"/>
              </w:rPr>
            </w:pPr>
            <w:r w:rsidRPr="00F22055">
              <w:rPr>
                <w:rFonts w:ascii="Times New Roman" w:hAnsi="Times New Roman"/>
              </w:rPr>
              <w:t>418363000 – Itching of skin (finding).</w:t>
            </w:r>
          </w:p>
        </w:tc>
      </w:tr>
      <w:tr w:rsidR="00133EF3" w:rsidRPr="00F22055" w14:paraId="4EE457FB" w14:textId="77777777" w:rsidTr="006A0A54">
        <w:trPr>
          <w:trHeight w:val="281"/>
        </w:trPr>
        <w:tc>
          <w:tcPr>
            <w:tcW w:w="2263" w:type="dxa"/>
          </w:tcPr>
          <w:p w14:paraId="03DB3C0E" w14:textId="77777777" w:rsidR="00133EF3" w:rsidRPr="00F22055" w:rsidRDefault="00133EF3" w:rsidP="00133EF3">
            <w:pPr>
              <w:jc w:val="both"/>
              <w:rPr>
                <w:rFonts w:ascii="Times New Roman" w:hAnsi="Times New Roman"/>
              </w:rPr>
            </w:pPr>
          </w:p>
        </w:tc>
        <w:tc>
          <w:tcPr>
            <w:tcW w:w="5103" w:type="dxa"/>
          </w:tcPr>
          <w:p w14:paraId="0C9B95CB" w14:textId="2B047D45" w:rsidR="00133EF3" w:rsidRPr="00F22055" w:rsidRDefault="00133EF3" w:rsidP="00133EF3">
            <w:pPr>
              <w:jc w:val="both"/>
              <w:rPr>
                <w:rFonts w:ascii="Times New Roman" w:hAnsi="Times New Roman"/>
              </w:rPr>
            </w:pPr>
            <w:r w:rsidRPr="00F22055">
              <w:rPr>
                <w:rFonts w:ascii="Times New Roman" w:hAnsi="Times New Roman"/>
              </w:rPr>
              <w:t>Atopic dermatitis</w:t>
            </w:r>
            <w:r>
              <w:rPr>
                <w:rFonts w:ascii="Times New Roman" w:hAnsi="Times New Roman"/>
              </w:rPr>
              <w:t>; a</w:t>
            </w:r>
            <w:r w:rsidRPr="00F22055">
              <w:rPr>
                <w:rFonts w:ascii="Times New Roman" w:hAnsi="Times New Roman"/>
              </w:rPr>
              <w:t>topic eczema</w:t>
            </w:r>
            <w:r>
              <w:rPr>
                <w:rFonts w:ascii="Times New Roman" w:hAnsi="Times New Roman"/>
              </w:rPr>
              <w:t>; a</w:t>
            </w:r>
            <w:r w:rsidRPr="00F22055">
              <w:rPr>
                <w:rFonts w:ascii="Times New Roman" w:hAnsi="Times New Roman"/>
              </w:rPr>
              <w:t>llergic eczema</w:t>
            </w:r>
            <w:r>
              <w:rPr>
                <w:rFonts w:ascii="Times New Roman" w:hAnsi="Times New Roman"/>
              </w:rPr>
              <w:t>; a</w:t>
            </w:r>
            <w:r w:rsidRPr="00F22055">
              <w:rPr>
                <w:rFonts w:ascii="Times New Roman" w:hAnsi="Times New Roman"/>
              </w:rPr>
              <w:t>llergic dermatitis</w:t>
            </w:r>
            <w:r>
              <w:rPr>
                <w:rFonts w:ascii="Times New Roman" w:hAnsi="Times New Roman"/>
              </w:rPr>
              <w:t>; d</w:t>
            </w:r>
            <w:r w:rsidRPr="00F22055">
              <w:rPr>
                <w:rFonts w:ascii="Times New Roman" w:hAnsi="Times New Roman"/>
              </w:rPr>
              <w:t>isseminated neurodermatitis</w:t>
            </w:r>
          </w:p>
        </w:tc>
        <w:tc>
          <w:tcPr>
            <w:tcW w:w="5245" w:type="dxa"/>
          </w:tcPr>
          <w:p w14:paraId="66467830" w14:textId="77777777" w:rsidR="00133EF3" w:rsidRPr="00F22055" w:rsidRDefault="00133EF3" w:rsidP="00133EF3">
            <w:pPr>
              <w:jc w:val="both"/>
              <w:rPr>
                <w:rFonts w:ascii="Times New Roman" w:hAnsi="Times New Roman"/>
              </w:rPr>
            </w:pPr>
            <w:r w:rsidRPr="00F22055">
              <w:rPr>
                <w:rFonts w:ascii="Times New Roman" w:hAnsi="Times New Roman"/>
              </w:rPr>
              <w:t>24079001 – Atopic dermatitis (disorder)</w:t>
            </w:r>
          </w:p>
          <w:p w14:paraId="47CE42C5" w14:textId="387DA527" w:rsidR="00133EF3" w:rsidRPr="00F22055" w:rsidRDefault="00133EF3" w:rsidP="00133EF3">
            <w:pPr>
              <w:jc w:val="both"/>
              <w:rPr>
                <w:rFonts w:ascii="Times New Roman" w:hAnsi="Times New Roman"/>
              </w:rPr>
            </w:pPr>
            <w:r w:rsidRPr="00F22055">
              <w:rPr>
                <w:rFonts w:ascii="Times New Roman" w:hAnsi="Times New Roman"/>
              </w:rPr>
              <w:t xml:space="preserve"> </w:t>
            </w:r>
          </w:p>
        </w:tc>
      </w:tr>
      <w:tr w:rsidR="00133EF3" w:rsidRPr="00F22055" w14:paraId="771BECC2" w14:textId="77777777" w:rsidTr="006A0A54">
        <w:trPr>
          <w:trHeight w:val="281"/>
        </w:trPr>
        <w:tc>
          <w:tcPr>
            <w:tcW w:w="2263" w:type="dxa"/>
          </w:tcPr>
          <w:p w14:paraId="6E0A9BB6" w14:textId="4735893B" w:rsidR="00133EF3" w:rsidRPr="00F22055" w:rsidRDefault="00133EF3" w:rsidP="00133EF3">
            <w:pPr>
              <w:jc w:val="both"/>
              <w:rPr>
                <w:rFonts w:ascii="Times New Roman" w:hAnsi="Times New Roman"/>
              </w:rPr>
            </w:pPr>
            <w:r w:rsidRPr="00F22055">
              <w:rPr>
                <w:rFonts w:ascii="Times New Roman" w:hAnsi="Times New Roman"/>
              </w:rPr>
              <w:t>Rash</w:t>
            </w:r>
          </w:p>
        </w:tc>
        <w:tc>
          <w:tcPr>
            <w:tcW w:w="5103" w:type="dxa"/>
          </w:tcPr>
          <w:p w14:paraId="2804806B" w14:textId="6BDE81E2" w:rsidR="00133EF3" w:rsidRPr="00F22055" w:rsidRDefault="00133EF3" w:rsidP="00133EF3">
            <w:pPr>
              <w:jc w:val="both"/>
              <w:rPr>
                <w:rFonts w:ascii="Times New Roman" w:hAnsi="Times New Roman"/>
              </w:rPr>
            </w:pPr>
            <w:r w:rsidRPr="00237CD9">
              <w:rPr>
                <w:rFonts w:ascii="Times New Roman" w:hAnsi="Times New Roman"/>
              </w:rPr>
              <w:t>Rash</w:t>
            </w:r>
          </w:p>
        </w:tc>
        <w:tc>
          <w:tcPr>
            <w:tcW w:w="5245" w:type="dxa"/>
          </w:tcPr>
          <w:p w14:paraId="4FBF408B" w14:textId="5229B90E" w:rsidR="00133EF3" w:rsidRPr="00F22055" w:rsidRDefault="00133EF3" w:rsidP="00133EF3">
            <w:pPr>
              <w:jc w:val="both"/>
              <w:rPr>
                <w:rFonts w:ascii="Times New Roman" w:hAnsi="Times New Roman"/>
              </w:rPr>
            </w:pPr>
            <w:r w:rsidRPr="00F22055">
              <w:rPr>
                <w:rFonts w:ascii="Times New Roman" w:hAnsi="Times New Roman"/>
              </w:rPr>
              <w:t xml:space="preserve">271807003 – Eruption on the skin (disorder) </w:t>
            </w:r>
          </w:p>
        </w:tc>
      </w:tr>
      <w:tr w:rsidR="00133EF3" w:rsidRPr="00F22055" w14:paraId="221F65DC" w14:textId="77777777" w:rsidTr="006A0A54">
        <w:trPr>
          <w:trHeight w:val="281"/>
        </w:trPr>
        <w:tc>
          <w:tcPr>
            <w:tcW w:w="2263" w:type="dxa"/>
          </w:tcPr>
          <w:p w14:paraId="0460C67D" w14:textId="77777777" w:rsidR="00133EF3" w:rsidRPr="00F22055" w:rsidRDefault="00133EF3" w:rsidP="00133EF3">
            <w:pPr>
              <w:jc w:val="both"/>
              <w:rPr>
                <w:rFonts w:ascii="Times New Roman" w:hAnsi="Times New Roman"/>
              </w:rPr>
            </w:pPr>
          </w:p>
        </w:tc>
        <w:tc>
          <w:tcPr>
            <w:tcW w:w="5103" w:type="dxa"/>
          </w:tcPr>
          <w:p w14:paraId="0FAB6548" w14:textId="25AD34F7" w:rsidR="00133EF3" w:rsidRPr="00F22055" w:rsidRDefault="00133EF3" w:rsidP="00133EF3">
            <w:pPr>
              <w:jc w:val="both"/>
              <w:rPr>
                <w:rFonts w:ascii="Times New Roman" w:hAnsi="Times New Roman"/>
              </w:rPr>
            </w:pPr>
            <w:r w:rsidRPr="00F22055">
              <w:rPr>
                <w:rFonts w:ascii="Times New Roman" w:hAnsi="Times New Roman"/>
              </w:rPr>
              <w:t>Flush</w:t>
            </w:r>
          </w:p>
        </w:tc>
        <w:tc>
          <w:tcPr>
            <w:tcW w:w="5245" w:type="dxa"/>
          </w:tcPr>
          <w:p w14:paraId="3D5933A7" w14:textId="00D5AA45" w:rsidR="00133EF3" w:rsidRPr="00F22055" w:rsidRDefault="00133EF3" w:rsidP="00133EF3">
            <w:pPr>
              <w:jc w:val="both"/>
              <w:rPr>
                <w:rFonts w:ascii="Times New Roman" w:hAnsi="Times New Roman"/>
              </w:rPr>
            </w:pPr>
            <w:r w:rsidRPr="00F22055">
              <w:rPr>
                <w:rFonts w:ascii="Times New Roman" w:hAnsi="Times New Roman"/>
              </w:rPr>
              <w:t>271811009 – Face goes red</w:t>
            </w:r>
          </w:p>
        </w:tc>
      </w:tr>
      <w:tr w:rsidR="00133EF3" w:rsidRPr="00F22055" w14:paraId="3D3A7169" w14:textId="77777777" w:rsidTr="006A0A54">
        <w:trPr>
          <w:trHeight w:val="281"/>
        </w:trPr>
        <w:tc>
          <w:tcPr>
            <w:tcW w:w="2263" w:type="dxa"/>
          </w:tcPr>
          <w:p w14:paraId="31174D34" w14:textId="77777777" w:rsidR="00133EF3" w:rsidRPr="00F22055" w:rsidRDefault="00133EF3" w:rsidP="00133EF3">
            <w:pPr>
              <w:jc w:val="both"/>
              <w:rPr>
                <w:rFonts w:ascii="Times New Roman" w:hAnsi="Times New Roman"/>
              </w:rPr>
            </w:pPr>
          </w:p>
        </w:tc>
        <w:tc>
          <w:tcPr>
            <w:tcW w:w="5103" w:type="dxa"/>
          </w:tcPr>
          <w:p w14:paraId="65F99197" w14:textId="1FF1D7EF" w:rsidR="00133EF3" w:rsidRPr="00F22055" w:rsidRDefault="00133EF3" w:rsidP="00133EF3">
            <w:pPr>
              <w:jc w:val="both"/>
              <w:rPr>
                <w:rFonts w:ascii="Times New Roman" w:hAnsi="Times New Roman"/>
              </w:rPr>
            </w:pPr>
            <w:r w:rsidRPr="00F22055">
              <w:rPr>
                <w:rFonts w:ascii="Times New Roman" w:hAnsi="Times New Roman"/>
              </w:rPr>
              <w:t xml:space="preserve">Erythema </w:t>
            </w:r>
          </w:p>
        </w:tc>
        <w:tc>
          <w:tcPr>
            <w:tcW w:w="5245" w:type="dxa"/>
          </w:tcPr>
          <w:p w14:paraId="3253358F" w14:textId="1BF5AE84" w:rsidR="00133EF3" w:rsidRPr="00F22055" w:rsidRDefault="00133EF3" w:rsidP="00133EF3">
            <w:pPr>
              <w:jc w:val="both"/>
              <w:rPr>
                <w:rFonts w:ascii="Times New Roman" w:hAnsi="Times New Roman"/>
              </w:rPr>
            </w:pPr>
            <w:r w:rsidRPr="00F22055">
              <w:rPr>
                <w:rFonts w:ascii="Times New Roman" w:hAnsi="Times New Roman"/>
              </w:rPr>
              <w:t xml:space="preserve">247441003 – Redness of skin (finding) </w:t>
            </w:r>
          </w:p>
        </w:tc>
      </w:tr>
      <w:tr w:rsidR="00133EF3" w:rsidRPr="00F22055" w14:paraId="23E82DD7" w14:textId="77777777" w:rsidTr="006A0A54">
        <w:trPr>
          <w:trHeight w:val="281"/>
        </w:trPr>
        <w:tc>
          <w:tcPr>
            <w:tcW w:w="2263" w:type="dxa"/>
          </w:tcPr>
          <w:p w14:paraId="0A5B962D" w14:textId="3B34AFE5" w:rsidR="00133EF3" w:rsidRPr="00F22055" w:rsidRDefault="00133EF3" w:rsidP="00133EF3">
            <w:pPr>
              <w:jc w:val="both"/>
              <w:rPr>
                <w:rFonts w:ascii="Times New Roman" w:hAnsi="Times New Roman"/>
              </w:rPr>
            </w:pPr>
            <w:r w:rsidRPr="00F22055">
              <w:rPr>
                <w:rFonts w:ascii="Times New Roman" w:hAnsi="Times New Roman"/>
              </w:rPr>
              <w:t>Urticarial rash</w:t>
            </w:r>
          </w:p>
        </w:tc>
        <w:tc>
          <w:tcPr>
            <w:tcW w:w="5103" w:type="dxa"/>
          </w:tcPr>
          <w:p w14:paraId="769CF358" w14:textId="6F4CAD48" w:rsidR="00133EF3" w:rsidRPr="00F22055" w:rsidRDefault="00133EF3" w:rsidP="00133EF3">
            <w:pPr>
              <w:jc w:val="both"/>
              <w:rPr>
                <w:rFonts w:ascii="Times New Roman" w:hAnsi="Times New Roman"/>
              </w:rPr>
            </w:pPr>
            <w:r w:rsidRPr="00F22055">
              <w:rPr>
                <w:rFonts w:ascii="Times New Roman" w:hAnsi="Times New Roman"/>
              </w:rPr>
              <w:t>Nettle rash</w:t>
            </w:r>
            <w:r>
              <w:rPr>
                <w:rFonts w:ascii="Times New Roman" w:hAnsi="Times New Roman"/>
              </w:rPr>
              <w:t>; u</w:t>
            </w:r>
            <w:r w:rsidRPr="00F22055">
              <w:rPr>
                <w:rFonts w:ascii="Times New Roman" w:hAnsi="Times New Roman"/>
              </w:rPr>
              <w:t>rticarial rash</w:t>
            </w:r>
            <w:r>
              <w:rPr>
                <w:rFonts w:ascii="Times New Roman" w:hAnsi="Times New Roman"/>
              </w:rPr>
              <w:t>; h</w:t>
            </w:r>
            <w:r w:rsidRPr="00F22055">
              <w:rPr>
                <w:rFonts w:ascii="Times New Roman" w:hAnsi="Times New Roman"/>
              </w:rPr>
              <w:t>ives</w:t>
            </w:r>
            <w:r>
              <w:rPr>
                <w:rFonts w:ascii="Times New Roman" w:hAnsi="Times New Roman"/>
              </w:rPr>
              <w:t>; w</w:t>
            </w:r>
            <w:r w:rsidRPr="00F22055">
              <w:rPr>
                <w:rFonts w:ascii="Times New Roman" w:hAnsi="Times New Roman"/>
              </w:rPr>
              <w:t>eal (disorder)</w:t>
            </w:r>
            <w:r>
              <w:rPr>
                <w:rFonts w:ascii="Times New Roman" w:hAnsi="Times New Roman"/>
              </w:rPr>
              <w:t>; w</w:t>
            </w:r>
            <w:r w:rsidRPr="00F22055">
              <w:rPr>
                <w:rFonts w:ascii="Times New Roman" w:hAnsi="Times New Roman"/>
              </w:rPr>
              <w:t>heal</w:t>
            </w:r>
            <w:r>
              <w:rPr>
                <w:rFonts w:ascii="Times New Roman" w:hAnsi="Times New Roman"/>
              </w:rPr>
              <w:t>; w</w:t>
            </w:r>
            <w:r w:rsidRPr="00F22055">
              <w:rPr>
                <w:rFonts w:ascii="Times New Roman" w:hAnsi="Times New Roman"/>
              </w:rPr>
              <w:t>elt</w:t>
            </w:r>
          </w:p>
        </w:tc>
        <w:tc>
          <w:tcPr>
            <w:tcW w:w="5245" w:type="dxa"/>
          </w:tcPr>
          <w:p w14:paraId="7E30743C" w14:textId="6BA09771" w:rsidR="00133EF3" w:rsidRPr="00F22055" w:rsidRDefault="00133EF3" w:rsidP="00133EF3">
            <w:pPr>
              <w:jc w:val="both"/>
              <w:rPr>
                <w:rFonts w:ascii="Times New Roman" w:hAnsi="Times New Roman"/>
              </w:rPr>
            </w:pPr>
            <w:r w:rsidRPr="00F22055">
              <w:rPr>
                <w:rFonts w:ascii="Times New Roman" w:hAnsi="Times New Roman"/>
              </w:rPr>
              <w:t xml:space="preserve">247472004 - Weal (disorder) </w:t>
            </w:r>
          </w:p>
        </w:tc>
      </w:tr>
      <w:tr w:rsidR="00133EF3" w:rsidRPr="00F22055" w14:paraId="228B50AD" w14:textId="77777777" w:rsidTr="006A0A54">
        <w:trPr>
          <w:trHeight w:val="281"/>
        </w:trPr>
        <w:tc>
          <w:tcPr>
            <w:tcW w:w="2263" w:type="dxa"/>
          </w:tcPr>
          <w:p w14:paraId="0F722281" w14:textId="1F77F792" w:rsidR="00133EF3" w:rsidRPr="00F22055" w:rsidRDefault="00133EF3" w:rsidP="00133EF3">
            <w:pPr>
              <w:jc w:val="both"/>
              <w:rPr>
                <w:rFonts w:ascii="Times New Roman" w:hAnsi="Times New Roman"/>
              </w:rPr>
            </w:pPr>
            <w:r w:rsidRPr="00F22055">
              <w:rPr>
                <w:rFonts w:ascii="Times New Roman" w:hAnsi="Times New Roman"/>
              </w:rPr>
              <w:t>Angioedema</w:t>
            </w:r>
          </w:p>
        </w:tc>
        <w:tc>
          <w:tcPr>
            <w:tcW w:w="5103" w:type="dxa"/>
          </w:tcPr>
          <w:p w14:paraId="28A2645D" w14:textId="2A145707" w:rsidR="00133EF3" w:rsidRPr="00F22055" w:rsidRDefault="00133EF3" w:rsidP="00133EF3">
            <w:pPr>
              <w:jc w:val="both"/>
              <w:rPr>
                <w:rFonts w:ascii="Times New Roman" w:hAnsi="Times New Roman"/>
              </w:rPr>
            </w:pPr>
            <w:r>
              <w:rPr>
                <w:rFonts w:ascii="Times New Roman" w:hAnsi="Times New Roman"/>
              </w:rPr>
              <w:t>None</w:t>
            </w:r>
          </w:p>
        </w:tc>
        <w:tc>
          <w:tcPr>
            <w:tcW w:w="5245" w:type="dxa"/>
          </w:tcPr>
          <w:p w14:paraId="3F0E4C20" w14:textId="76C73B0A" w:rsidR="00133EF3" w:rsidRPr="00F22055" w:rsidRDefault="00133EF3" w:rsidP="00133EF3">
            <w:pPr>
              <w:jc w:val="both"/>
              <w:rPr>
                <w:rFonts w:ascii="Times New Roman" w:hAnsi="Times New Roman"/>
              </w:rPr>
            </w:pPr>
            <w:r w:rsidRPr="00F22055">
              <w:rPr>
                <w:rFonts w:ascii="Times New Roman" w:hAnsi="Times New Roman"/>
              </w:rPr>
              <w:t xml:space="preserve">41291007 – Disorder characterized by </w:t>
            </w:r>
            <w:proofErr w:type="spellStart"/>
            <w:r w:rsidRPr="00F22055">
              <w:rPr>
                <w:rFonts w:ascii="Times New Roman" w:hAnsi="Times New Roman"/>
              </w:rPr>
              <w:t>edema</w:t>
            </w:r>
            <w:proofErr w:type="spellEnd"/>
            <w:r w:rsidRPr="00F22055">
              <w:rPr>
                <w:rFonts w:ascii="Times New Roman" w:hAnsi="Times New Roman"/>
              </w:rPr>
              <w:t xml:space="preserve"> (disorder) </w:t>
            </w:r>
          </w:p>
        </w:tc>
      </w:tr>
      <w:tr w:rsidR="00DB5C30" w:rsidRPr="00F22055" w14:paraId="02FD3B9E" w14:textId="77777777" w:rsidTr="00AF3B51">
        <w:trPr>
          <w:trHeight w:val="139"/>
        </w:trPr>
        <w:tc>
          <w:tcPr>
            <w:tcW w:w="2263" w:type="dxa"/>
          </w:tcPr>
          <w:p w14:paraId="576C3BDE" w14:textId="77777777" w:rsidR="00DB5C30" w:rsidRPr="008C3B90" w:rsidRDefault="00DB5C30" w:rsidP="00DB5C30">
            <w:pPr>
              <w:jc w:val="both"/>
              <w:rPr>
                <w:rFonts w:ascii="Times New Roman" w:hAnsi="Times New Roman"/>
                <w:color w:val="000000"/>
              </w:rPr>
            </w:pPr>
            <w:r w:rsidRPr="008C3B90">
              <w:rPr>
                <w:rFonts w:ascii="Times New Roman" w:hAnsi="Times New Roman"/>
                <w:color w:val="000000"/>
              </w:rPr>
              <w:t>Swelling of the face</w:t>
            </w:r>
          </w:p>
          <w:p w14:paraId="6E419B0C" w14:textId="77777777" w:rsidR="00DB5C30" w:rsidRPr="00F22055" w:rsidRDefault="00DB5C30" w:rsidP="00DB5C30">
            <w:pPr>
              <w:jc w:val="both"/>
              <w:rPr>
                <w:rFonts w:ascii="Times New Roman" w:hAnsi="Times New Roman"/>
              </w:rPr>
            </w:pPr>
          </w:p>
        </w:tc>
        <w:tc>
          <w:tcPr>
            <w:tcW w:w="5103" w:type="dxa"/>
          </w:tcPr>
          <w:p w14:paraId="65E60EAC" w14:textId="77777777" w:rsidR="00DB5C30" w:rsidRDefault="00DB5C30" w:rsidP="00DB5C30">
            <w:pPr>
              <w:spacing w:line="480" w:lineRule="auto"/>
              <w:jc w:val="both"/>
              <w:rPr>
                <w:rFonts w:ascii="Times New Roman" w:hAnsi="Times New Roman"/>
              </w:rPr>
            </w:pPr>
            <w:r w:rsidRPr="008C3B90">
              <w:rPr>
                <w:rFonts w:ascii="Times New Roman" w:hAnsi="Times New Roman"/>
                <w:color w:val="202124"/>
                <w:shd w:val="clear" w:color="auto" w:fill="FFFFFF"/>
              </w:rPr>
              <w:t xml:space="preserve">Facial </w:t>
            </w:r>
            <w:proofErr w:type="spellStart"/>
            <w:r w:rsidRPr="008C3B90">
              <w:rPr>
                <w:rFonts w:ascii="Times New Roman" w:hAnsi="Times New Roman"/>
                <w:color w:val="202124"/>
                <w:shd w:val="clear" w:color="auto" w:fill="FFFFFF"/>
              </w:rPr>
              <w:t>edema</w:t>
            </w:r>
            <w:proofErr w:type="spellEnd"/>
            <w:r w:rsidRPr="008C3B90">
              <w:rPr>
                <w:rFonts w:ascii="Times New Roman" w:hAnsi="Times New Roman"/>
                <w:color w:val="202124"/>
                <w:shd w:val="clear" w:color="auto" w:fill="FFFFFF"/>
              </w:rPr>
              <w:t>/ Facial angioedema</w:t>
            </w:r>
          </w:p>
        </w:tc>
        <w:tc>
          <w:tcPr>
            <w:tcW w:w="5245" w:type="dxa"/>
          </w:tcPr>
          <w:p w14:paraId="45CDCB4E" w14:textId="77777777" w:rsidR="00DB5C30" w:rsidRPr="008457CC" w:rsidRDefault="00DB5C30" w:rsidP="00DB5C30">
            <w:pPr>
              <w:jc w:val="both"/>
              <w:rPr>
                <w:rFonts w:ascii="Times New Roman" w:hAnsi="Times New Roman"/>
                <w:color w:val="000000"/>
              </w:rPr>
            </w:pPr>
            <w:r w:rsidRPr="00600082">
              <w:rPr>
                <w:rFonts w:ascii="Times New Roman" w:hAnsi="Times New Roman"/>
                <w:color w:val="000000"/>
              </w:rPr>
              <w:t>278528006- Facial swelling (finding)</w:t>
            </w:r>
          </w:p>
        </w:tc>
      </w:tr>
      <w:tr w:rsidR="00DB5C30" w:rsidRPr="00F22055" w14:paraId="7295876E" w14:textId="77777777" w:rsidTr="00120583">
        <w:trPr>
          <w:trHeight w:val="464"/>
        </w:trPr>
        <w:tc>
          <w:tcPr>
            <w:tcW w:w="12611" w:type="dxa"/>
            <w:gridSpan w:val="3"/>
          </w:tcPr>
          <w:p w14:paraId="41B25C8E" w14:textId="1E2FCD9B" w:rsidR="00DB5C30" w:rsidRPr="00F22055" w:rsidRDefault="00DB5C30" w:rsidP="00133EF3">
            <w:pPr>
              <w:jc w:val="both"/>
              <w:rPr>
                <w:rFonts w:ascii="Times New Roman" w:hAnsi="Times New Roman"/>
              </w:rPr>
            </w:pPr>
            <w:r w:rsidRPr="00F22055">
              <w:rPr>
                <w:rFonts w:ascii="Times New Roman" w:hAnsi="Times New Roman"/>
                <w:b/>
                <w:bCs/>
              </w:rPr>
              <w:t>RESPIRATORY SYSTEM</w:t>
            </w:r>
          </w:p>
        </w:tc>
      </w:tr>
      <w:tr w:rsidR="00DB5C30" w:rsidRPr="00F22055" w14:paraId="069CB8B6" w14:textId="77777777" w:rsidTr="00272E76">
        <w:trPr>
          <w:trHeight w:val="373"/>
        </w:trPr>
        <w:tc>
          <w:tcPr>
            <w:tcW w:w="2263" w:type="dxa"/>
          </w:tcPr>
          <w:p w14:paraId="011CFCA1" w14:textId="77777777" w:rsidR="00DB5C30" w:rsidRPr="00F22055" w:rsidRDefault="00DB5C30" w:rsidP="00DB5C30">
            <w:pPr>
              <w:jc w:val="both"/>
              <w:rPr>
                <w:rFonts w:ascii="Times New Roman" w:hAnsi="Times New Roman"/>
              </w:rPr>
            </w:pPr>
            <w:r w:rsidRPr="00F22055">
              <w:rPr>
                <w:rFonts w:ascii="Times New Roman" w:hAnsi="Times New Roman"/>
              </w:rPr>
              <w:t xml:space="preserve">Rhinitis </w:t>
            </w:r>
          </w:p>
        </w:tc>
        <w:tc>
          <w:tcPr>
            <w:tcW w:w="5103" w:type="dxa"/>
          </w:tcPr>
          <w:p w14:paraId="50145194" w14:textId="77777777" w:rsidR="00DB5C30" w:rsidRPr="00F22055" w:rsidRDefault="00DB5C30" w:rsidP="00DB5C30">
            <w:pPr>
              <w:jc w:val="both"/>
              <w:rPr>
                <w:rFonts w:ascii="Times New Roman" w:hAnsi="Times New Roman"/>
              </w:rPr>
            </w:pPr>
            <w:r w:rsidRPr="00F22055">
              <w:rPr>
                <w:rFonts w:ascii="Times New Roman" w:hAnsi="Times New Roman"/>
              </w:rPr>
              <w:t>Itchy nose</w:t>
            </w:r>
            <w:r>
              <w:rPr>
                <w:rFonts w:ascii="Times New Roman" w:hAnsi="Times New Roman"/>
              </w:rPr>
              <w:t>; n</w:t>
            </w:r>
            <w:r w:rsidRPr="00F22055">
              <w:rPr>
                <w:rFonts w:ascii="Times New Roman" w:hAnsi="Times New Roman"/>
              </w:rPr>
              <w:t>asal congestion</w:t>
            </w:r>
          </w:p>
        </w:tc>
        <w:tc>
          <w:tcPr>
            <w:tcW w:w="5245" w:type="dxa"/>
          </w:tcPr>
          <w:p w14:paraId="368A713C" w14:textId="77777777" w:rsidR="00DB5C30" w:rsidRPr="00F22055" w:rsidRDefault="00DB5C30" w:rsidP="00DB5C30">
            <w:pPr>
              <w:jc w:val="both"/>
              <w:rPr>
                <w:rFonts w:ascii="Times New Roman" w:hAnsi="Times New Roman"/>
              </w:rPr>
            </w:pPr>
            <w:r w:rsidRPr="00F22055">
              <w:rPr>
                <w:rFonts w:ascii="Times New Roman" w:hAnsi="Times New Roman"/>
              </w:rPr>
              <w:t xml:space="preserve">70076002 -  Irritation of the nose (disorder) or 68235000 – Nasal congestion (finding) </w:t>
            </w:r>
          </w:p>
          <w:p w14:paraId="7826E143" w14:textId="77777777" w:rsidR="00DB5C30" w:rsidRPr="00F22055" w:rsidRDefault="00DB5C30" w:rsidP="00DB5C30">
            <w:pPr>
              <w:jc w:val="both"/>
              <w:rPr>
                <w:rFonts w:ascii="Times New Roman" w:hAnsi="Times New Roman"/>
              </w:rPr>
            </w:pPr>
            <w:r w:rsidRPr="00F22055">
              <w:rPr>
                <w:rFonts w:ascii="Times New Roman" w:hAnsi="Times New Roman"/>
              </w:rPr>
              <w:t>64531003 - Nasal discharge (disorder</w:t>
            </w:r>
          </w:p>
        </w:tc>
      </w:tr>
      <w:tr w:rsidR="00DB5C30" w:rsidRPr="00F22055" w14:paraId="5E37C212" w14:textId="77777777" w:rsidTr="009671AC">
        <w:trPr>
          <w:trHeight w:val="139"/>
        </w:trPr>
        <w:tc>
          <w:tcPr>
            <w:tcW w:w="2263" w:type="dxa"/>
          </w:tcPr>
          <w:p w14:paraId="1F434CCD" w14:textId="77777777" w:rsidR="00DB5C30" w:rsidRPr="00F22055" w:rsidRDefault="00DB5C30" w:rsidP="00DB5C30">
            <w:pPr>
              <w:jc w:val="both"/>
              <w:rPr>
                <w:rFonts w:ascii="Times New Roman" w:hAnsi="Times New Roman"/>
              </w:rPr>
            </w:pPr>
            <w:r w:rsidRPr="008C3B90">
              <w:rPr>
                <w:rFonts w:ascii="Times New Roman" w:hAnsi="Times New Roman"/>
                <w:color w:val="000000"/>
              </w:rPr>
              <w:t>Sneezing</w:t>
            </w:r>
          </w:p>
        </w:tc>
        <w:tc>
          <w:tcPr>
            <w:tcW w:w="5103" w:type="dxa"/>
          </w:tcPr>
          <w:p w14:paraId="73E612BC" w14:textId="77777777" w:rsidR="00DB5C30" w:rsidRDefault="00DB5C30" w:rsidP="00DB5C30">
            <w:pPr>
              <w:spacing w:line="480" w:lineRule="auto"/>
              <w:jc w:val="both"/>
              <w:rPr>
                <w:rFonts w:ascii="Times New Roman" w:hAnsi="Times New Roman"/>
              </w:rPr>
            </w:pPr>
            <w:r>
              <w:rPr>
                <w:rFonts w:ascii="Times New Roman" w:hAnsi="Times New Roman"/>
                <w:color w:val="202124"/>
                <w:shd w:val="clear" w:color="auto" w:fill="FFFFFF"/>
              </w:rPr>
              <w:t>S</w:t>
            </w:r>
            <w:r w:rsidRPr="008C3B90">
              <w:rPr>
                <w:rFonts w:ascii="Times New Roman" w:hAnsi="Times New Roman"/>
                <w:color w:val="202124"/>
                <w:shd w:val="clear" w:color="auto" w:fill="FFFFFF"/>
              </w:rPr>
              <w:t>ternutation</w:t>
            </w:r>
          </w:p>
        </w:tc>
        <w:tc>
          <w:tcPr>
            <w:tcW w:w="5245" w:type="dxa"/>
          </w:tcPr>
          <w:p w14:paraId="5C69B453" w14:textId="77777777" w:rsidR="00DB5C30" w:rsidRPr="00F22055" w:rsidRDefault="00DB5C30" w:rsidP="00DB5C30">
            <w:pPr>
              <w:spacing w:line="480" w:lineRule="auto"/>
              <w:jc w:val="both"/>
              <w:rPr>
                <w:rFonts w:ascii="Times New Roman" w:hAnsi="Times New Roman"/>
              </w:rPr>
            </w:pPr>
            <w:r w:rsidRPr="006D0C7A">
              <w:rPr>
                <w:rFonts w:ascii="Times New Roman" w:hAnsi="Times New Roman"/>
                <w:color w:val="000000"/>
              </w:rPr>
              <w:t>76067001 - Sneezing (finding)</w:t>
            </w:r>
          </w:p>
        </w:tc>
      </w:tr>
      <w:tr w:rsidR="00133EF3" w:rsidRPr="00F22055" w14:paraId="34E0BDAF" w14:textId="77777777" w:rsidTr="006A0A54">
        <w:trPr>
          <w:trHeight w:val="464"/>
        </w:trPr>
        <w:tc>
          <w:tcPr>
            <w:tcW w:w="2263" w:type="dxa"/>
          </w:tcPr>
          <w:p w14:paraId="3EC005D2" w14:textId="5C69AAAA" w:rsidR="00133EF3" w:rsidRPr="00F22055" w:rsidRDefault="00133EF3" w:rsidP="00133EF3">
            <w:pPr>
              <w:jc w:val="both"/>
              <w:rPr>
                <w:rFonts w:ascii="Times New Roman" w:hAnsi="Times New Roman"/>
              </w:rPr>
            </w:pPr>
            <w:r w:rsidRPr="00F22055">
              <w:rPr>
                <w:rFonts w:ascii="Times New Roman" w:hAnsi="Times New Roman"/>
              </w:rPr>
              <w:t>Wheezing</w:t>
            </w:r>
          </w:p>
        </w:tc>
        <w:tc>
          <w:tcPr>
            <w:tcW w:w="5103" w:type="dxa"/>
          </w:tcPr>
          <w:p w14:paraId="67AC10B2" w14:textId="446F6B08" w:rsidR="00133EF3" w:rsidRPr="00F22055" w:rsidRDefault="00133EF3" w:rsidP="00133EF3">
            <w:pPr>
              <w:jc w:val="both"/>
              <w:rPr>
                <w:rFonts w:ascii="Times New Roman" w:hAnsi="Times New Roman"/>
              </w:rPr>
            </w:pPr>
            <w:r>
              <w:rPr>
                <w:rFonts w:ascii="Times New Roman" w:hAnsi="Times New Roman"/>
              </w:rPr>
              <w:t>None</w:t>
            </w:r>
          </w:p>
        </w:tc>
        <w:tc>
          <w:tcPr>
            <w:tcW w:w="5245" w:type="dxa"/>
          </w:tcPr>
          <w:p w14:paraId="4F095A79" w14:textId="18935FDE" w:rsidR="00133EF3" w:rsidRPr="00F22055" w:rsidRDefault="00133EF3" w:rsidP="00133EF3">
            <w:pPr>
              <w:jc w:val="both"/>
              <w:rPr>
                <w:rFonts w:ascii="Times New Roman" w:hAnsi="Times New Roman"/>
              </w:rPr>
            </w:pPr>
            <w:r w:rsidRPr="00F22055">
              <w:rPr>
                <w:rFonts w:ascii="Times New Roman" w:hAnsi="Times New Roman"/>
              </w:rPr>
              <w:t>72040008- Wheezing symptom (finding)</w:t>
            </w:r>
          </w:p>
        </w:tc>
      </w:tr>
      <w:tr w:rsidR="00133EF3" w:rsidRPr="00F22055" w14:paraId="6C17D910" w14:textId="77777777" w:rsidTr="006A0A54">
        <w:trPr>
          <w:trHeight w:val="464"/>
        </w:trPr>
        <w:tc>
          <w:tcPr>
            <w:tcW w:w="2263" w:type="dxa"/>
          </w:tcPr>
          <w:p w14:paraId="2372F8CE" w14:textId="6F7E22A4" w:rsidR="00133EF3" w:rsidRPr="00F22055" w:rsidRDefault="00133EF3" w:rsidP="00133EF3">
            <w:pPr>
              <w:jc w:val="both"/>
              <w:rPr>
                <w:rFonts w:ascii="Times New Roman" w:hAnsi="Times New Roman"/>
              </w:rPr>
            </w:pPr>
            <w:r w:rsidRPr="00F22055">
              <w:rPr>
                <w:rFonts w:ascii="Times New Roman" w:hAnsi="Times New Roman"/>
              </w:rPr>
              <w:t>Stridor</w:t>
            </w:r>
          </w:p>
        </w:tc>
        <w:tc>
          <w:tcPr>
            <w:tcW w:w="5103" w:type="dxa"/>
          </w:tcPr>
          <w:p w14:paraId="0CBFCD02" w14:textId="5503EEAE" w:rsidR="00133EF3" w:rsidRDefault="00133EF3" w:rsidP="00133EF3">
            <w:pPr>
              <w:jc w:val="both"/>
              <w:rPr>
                <w:rFonts w:ascii="Times New Roman" w:hAnsi="Times New Roman"/>
              </w:rPr>
            </w:pPr>
            <w:r>
              <w:rPr>
                <w:rFonts w:ascii="Times New Roman" w:hAnsi="Times New Roman"/>
              </w:rPr>
              <w:t>None</w:t>
            </w:r>
          </w:p>
        </w:tc>
        <w:tc>
          <w:tcPr>
            <w:tcW w:w="5245" w:type="dxa"/>
          </w:tcPr>
          <w:p w14:paraId="352874DC" w14:textId="12E878C8" w:rsidR="00133EF3" w:rsidRPr="00F22055" w:rsidRDefault="00133EF3" w:rsidP="00133EF3">
            <w:pPr>
              <w:jc w:val="both"/>
              <w:rPr>
                <w:rFonts w:ascii="Times New Roman" w:hAnsi="Times New Roman"/>
              </w:rPr>
            </w:pPr>
            <w:r w:rsidRPr="00F22055">
              <w:rPr>
                <w:rFonts w:ascii="Times New Roman" w:hAnsi="Times New Roman"/>
              </w:rPr>
              <w:t>70407001 - Stridor (finding)</w:t>
            </w:r>
          </w:p>
        </w:tc>
      </w:tr>
      <w:tr w:rsidR="00133EF3" w:rsidRPr="00F22055" w14:paraId="23777AA7" w14:textId="77777777" w:rsidTr="006A0A54">
        <w:trPr>
          <w:trHeight w:val="464"/>
        </w:trPr>
        <w:tc>
          <w:tcPr>
            <w:tcW w:w="2263" w:type="dxa"/>
          </w:tcPr>
          <w:p w14:paraId="69499B76" w14:textId="7B6E55E3" w:rsidR="00133EF3" w:rsidRPr="00F22055" w:rsidRDefault="00133EF3" w:rsidP="00133EF3">
            <w:pPr>
              <w:jc w:val="both"/>
              <w:rPr>
                <w:rFonts w:ascii="Times New Roman" w:hAnsi="Times New Roman"/>
              </w:rPr>
            </w:pPr>
            <w:r w:rsidRPr="00F22055">
              <w:rPr>
                <w:rFonts w:ascii="Times New Roman" w:hAnsi="Times New Roman"/>
              </w:rPr>
              <w:t>Bronchospasm</w:t>
            </w:r>
          </w:p>
        </w:tc>
        <w:tc>
          <w:tcPr>
            <w:tcW w:w="5103" w:type="dxa"/>
          </w:tcPr>
          <w:p w14:paraId="47DDE5A5" w14:textId="7FCCF42E" w:rsidR="00133EF3" w:rsidRDefault="00133EF3" w:rsidP="00133EF3">
            <w:pPr>
              <w:jc w:val="both"/>
              <w:rPr>
                <w:rFonts w:ascii="Times New Roman" w:hAnsi="Times New Roman"/>
              </w:rPr>
            </w:pPr>
            <w:r>
              <w:rPr>
                <w:rFonts w:ascii="Times New Roman" w:hAnsi="Times New Roman"/>
              </w:rPr>
              <w:t>None</w:t>
            </w:r>
          </w:p>
        </w:tc>
        <w:tc>
          <w:tcPr>
            <w:tcW w:w="5245" w:type="dxa"/>
          </w:tcPr>
          <w:p w14:paraId="52E1DF5F" w14:textId="77777777" w:rsidR="00133EF3" w:rsidRPr="00F22055" w:rsidRDefault="00133EF3" w:rsidP="00133EF3">
            <w:pPr>
              <w:jc w:val="both"/>
              <w:rPr>
                <w:rFonts w:ascii="Times New Roman" w:hAnsi="Times New Roman"/>
              </w:rPr>
            </w:pPr>
            <w:r w:rsidRPr="00F22055">
              <w:rPr>
                <w:rFonts w:ascii="Times New Roman" w:hAnsi="Times New Roman"/>
              </w:rPr>
              <w:t>4386001 – Bronchospasm (finding)</w:t>
            </w:r>
          </w:p>
          <w:p w14:paraId="26BFB45F" w14:textId="3E432DBB" w:rsidR="00133EF3" w:rsidRPr="00F22055" w:rsidRDefault="00133EF3" w:rsidP="00133EF3">
            <w:pPr>
              <w:jc w:val="both"/>
              <w:rPr>
                <w:rFonts w:ascii="Times New Roman" w:hAnsi="Times New Roman"/>
              </w:rPr>
            </w:pPr>
            <w:r w:rsidRPr="00F22055">
              <w:rPr>
                <w:rFonts w:ascii="Times New Roman" w:hAnsi="Times New Roman"/>
              </w:rPr>
              <w:t xml:space="preserve"> </w:t>
            </w:r>
          </w:p>
        </w:tc>
      </w:tr>
      <w:tr w:rsidR="00133EF3" w:rsidRPr="00F22055" w14:paraId="53041A5F" w14:textId="77777777" w:rsidTr="006A0A54">
        <w:trPr>
          <w:trHeight w:val="464"/>
        </w:trPr>
        <w:tc>
          <w:tcPr>
            <w:tcW w:w="2263" w:type="dxa"/>
          </w:tcPr>
          <w:p w14:paraId="29DCC5A7" w14:textId="72062FFF" w:rsidR="00133EF3" w:rsidRPr="00F22055" w:rsidRDefault="00133EF3" w:rsidP="00133EF3">
            <w:pPr>
              <w:jc w:val="both"/>
              <w:rPr>
                <w:rFonts w:ascii="Times New Roman" w:hAnsi="Times New Roman"/>
              </w:rPr>
            </w:pPr>
            <w:r w:rsidRPr="00F22055">
              <w:rPr>
                <w:rFonts w:ascii="Times New Roman" w:hAnsi="Times New Roman"/>
              </w:rPr>
              <w:t>Dyspnoea</w:t>
            </w:r>
          </w:p>
        </w:tc>
        <w:tc>
          <w:tcPr>
            <w:tcW w:w="5103" w:type="dxa"/>
          </w:tcPr>
          <w:p w14:paraId="15975E07" w14:textId="1D544AF7" w:rsidR="00133EF3" w:rsidRDefault="00133EF3" w:rsidP="00133EF3">
            <w:pPr>
              <w:jc w:val="both"/>
              <w:rPr>
                <w:rFonts w:ascii="Times New Roman" w:hAnsi="Times New Roman"/>
              </w:rPr>
            </w:pPr>
            <w:r w:rsidRPr="00F22055">
              <w:rPr>
                <w:rFonts w:ascii="Times New Roman" w:hAnsi="Times New Roman"/>
              </w:rPr>
              <w:t>Breathlessness</w:t>
            </w:r>
            <w:r>
              <w:rPr>
                <w:rFonts w:ascii="Times New Roman" w:hAnsi="Times New Roman"/>
              </w:rPr>
              <w:t>; b</w:t>
            </w:r>
            <w:r w:rsidRPr="00F22055">
              <w:rPr>
                <w:rFonts w:ascii="Times New Roman" w:hAnsi="Times New Roman"/>
              </w:rPr>
              <w:t>reathless</w:t>
            </w:r>
            <w:r>
              <w:rPr>
                <w:rFonts w:ascii="Times New Roman" w:hAnsi="Times New Roman"/>
              </w:rPr>
              <w:t>; s</w:t>
            </w:r>
            <w:r w:rsidRPr="00F22055">
              <w:rPr>
                <w:rFonts w:ascii="Times New Roman" w:hAnsi="Times New Roman"/>
              </w:rPr>
              <w:t>hortness of breath</w:t>
            </w:r>
          </w:p>
        </w:tc>
        <w:tc>
          <w:tcPr>
            <w:tcW w:w="5245" w:type="dxa"/>
          </w:tcPr>
          <w:p w14:paraId="6AFEFB85" w14:textId="24D70577" w:rsidR="00133EF3" w:rsidRPr="00F22055" w:rsidRDefault="00133EF3" w:rsidP="00133EF3">
            <w:pPr>
              <w:jc w:val="both"/>
              <w:rPr>
                <w:rFonts w:ascii="Times New Roman" w:hAnsi="Times New Roman"/>
              </w:rPr>
            </w:pPr>
            <w:r w:rsidRPr="00F22055">
              <w:rPr>
                <w:rFonts w:ascii="Times New Roman" w:hAnsi="Times New Roman"/>
              </w:rPr>
              <w:t xml:space="preserve">267036007 – </w:t>
            </w:r>
            <w:proofErr w:type="spellStart"/>
            <w:r w:rsidRPr="00F22055">
              <w:rPr>
                <w:rFonts w:ascii="Times New Roman" w:hAnsi="Times New Roman"/>
              </w:rPr>
              <w:t>Dyspnea</w:t>
            </w:r>
            <w:proofErr w:type="spellEnd"/>
            <w:r w:rsidRPr="00F22055">
              <w:rPr>
                <w:rFonts w:ascii="Times New Roman" w:hAnsi="Times New Roman"/>
              </w:rPr>
              <w:t xml:space="preserve"> (finding)</w:t>
            </w:r>
          </w:p>
        </w:tc>
      </w:tr>
      <w:tr w:rsidR="00133EF3" w:rsidRPr="00F22055" w14:paraId="286505B4" w14:textId="77777777" w:rsidTr="006A0A54">
        <w:trPr>
          <w:trHeight w:val="464"/>
        </w:trPr>
        <w:tc>
          <w:tcPr>
            <w:tcW w:w="2263" w:type="dxa"/>
          </w:tcPr>
          <w:p w14:paraId="6699E5FC" w14:textId="67F96970" w:rsidR="00133EF3" w:rsidRPr="00F22055" w:rsidRDefault="00133EF3" w:rsidP="00133EF3">
            <w:pPr>
              <w:jc w:val="both"/>
              <w:rPr>
                <w:rFonts w:ascii="Times New Roman" w:hAnsi="Times New Roman"/>
              </w:rPr>
            </w:pPr>
            <w:r w:rsidRPr="00F22055">
              <w:rPr>
                <w:rFonts w:ascii="Times New Roman" w:hAnsi="Times New Roman"/>
              </w:rPr>
              <w:t>Throat tightness</w:t>
            </w:r>
          </w:p>
        </w:tc>
        <w:tc>
          <w:tcPr>
            <w:tcW w:w="5103" w:type="dxa"/>
          </w:tcPr>
          <w:p w14:paraId="3918D26F" w14:textId="098A7D32" w:rsidR="00133EF3" w:rsidRDefault="00133EF3" w:rsidP="00133EF3">
            <w:pPr>
              <w:jc w:val="both"/>
              <w:rPr>
                <w:rFonts w:ascii="Times New Roman" w:hAnsi="Times New Roman"/>
              </w:rPr>
            </w:pPr>
            <w:r w:rsidRPr="00F22055">
              <w:rPr>
                <w:rFonts w:ascii="Times New Roman" w:hAnsi="Times New Roman"/>
              </w:rPr>
              <w:t xml:space="preserve"> </w:t>
            </w:r>
            <w:r>
              <w:rPr>
                <w:rFonts w:ascii="Times New Roman" w:hAnsi="Times New Roman"/>
              </w:rPr>
              <w:t>None</w:t>
            </w:r>
          </w:p>
        </w:tc>
        <w:tc>
          <w:tcPr>
            <w:tcW w:w="5245" w:type="dxa"/>
          </w:tcPr>
          <w:p w14:paraId="7CA47A06" w14:textId="77777777" w:rsidR="00133EF3" w:rsidRPr="00F22055" w:rsidRDefault="00133EF3" w:rsidP="00133EF3">
            <w:pPr>
              <w:jc w:val="both"/>
              <w:rPr>
                <w:rFonts w:ascii="Times New Roman" w:hAnsi="Times New Roman"/>
              </w:rPr>
            </w:pPr>
            <w:r w:rsidRPr="00F22055">
              <w:rPr>
                <w:rFonts w:ascii="Times New Roman" w:hAnsi="Times New Roman"/>
              </w:rPr>
              <w:t>7899002 - Feeling of throat tightness (finding)</w:t>
            </w:r>
          </w:p>
          <w:p w14:paraId="084DB6A8" w14:textId="77777777" w:rsidR="00133EF3" w:rsidRPr="00F22055" w:rsidRDefault="00133EF3" w:rsidP="00133EF3">
            <w:pPr>
              <w:jc w:val="both"/>
              <w:rPr>
                <w:rFonts w:ascii="Times New Roman" w:hAnsi="Times New Roman"/>
              </w:rPr>
            </w:pPr>
          </w:p>
        </w:tc>
      </w:tr>
      <w:tr w:rsidR="00133EF3" w:rsidRPr="00F22055" w14:paraId="0DA9C46F" w14:textId="77777777" w:rsidTr="006A0A54">
        <w:trPr>
          <w:trHeight w:val="464"/>
        </w:trPr>
        <w:tc>
          <w:tcPr>
            <w:tcW w:w="2263" w:type="dxa"/>
          </w:tcPr>
          <w:p w14:paraId="7ABF2840" w14:textId="4CEA2EB7" w:rsidR="00133EF3" w:rsidRPr="00F22055" w:rsidRDefault="00133EF3" w:rsidP="00133EF3">
            <w:pPr>
              <w:jc w:val="both"/>
              <w:rPr>
                <w:rFonts w:ascii="Times New Roman" w:hAnsi="Times New Roman"/>
              </w:rPr>
            </w:pPr>
            <w:r w:rsidRPr="00F22055">
              <w:rPr>
                <w:rFonts w:ascii="Times New Roman" w:hAnsi="Times New Roman"/>
              </w:rPr>
              <w:t>Larynx oedema</w:t>
            </w:r>
          </w:p>
        </w:tc>
        <w:tc>
          <w:tcPr>
            <w:tcW w:w="5103" w:type="dxa"/>
          </w:tcPr>
          <w:p w14:paraId="12782261" w14:textId="4F0F0A1B" w:rsidR="00133EF3" w:rsidRDefault="00133EF3" w:rsidP="00133EF3">
            <w:pPr>
              <w:jc w:val="both"/>
              <w:rPr>
                <w:rFonts w:ascii="Times New Roman" w:hAnsi="Times New Roman"/>
              </w:rPr>
            </w:pPr>
            <w:r w:rsidRPr="00F22055">
              <w:rPr>
                <w:rFonts w:ascii="Times New Roman" w:hAnsi="Times New Roman"/>
              </w:rPr>
              <w:t>Laryngeal oedema</w:t>
            </w:r>
          </w:p>
        </w:tc>
        <w:tc>
          <w:tcPr>
            <w:tcW w:w="5245" w:type="dxa"/>
          </w:tcPr>
          <w:p w14:paraId="0F038FAB" w14:textId="77777777" w:rsidR="00133EF3" w:rsidRPr="00F22055" w:rsidRDefault="00133EF3" w:rsidP="00133EF3">
            <w:pPr>
              <w:jc w:val="both"/>
              <w:rPr>
                <w:rFonts w:ascii="Times New Roman" w:hAnsi="Times New Roman"/>
              </w:rPr>
            </w:pPr>
            <w:r w:rsidRPr="00F22055">
              <w:rPr>
                <w:rFonts w:ascii="Times New Roman" w:hAnsi="Times New Roman"/>
              </w:rPr>
              <w:t xml:space="preserve">51599000 – </w:t>
            </w:r>
            <w:proofErr w:type="spellStart"/>
            <w:r w:rsidRPr="00F22055">
              <w:rPr>
                <w:rFonts w:ascii="Times New Roman" w:hAnsi="Times New Roman"/>
              </w:rPr>
              <w:t>Edema</w:t>
            </w:r>
            <w:proofErr w:type="spellEnd"/>
            <w:r w:rsidRPr="00F22055">
              <w:rPr>
                <w:rFonts w:ascii="Times New Roman" w:hAnsi="Times New Roman"/>
              </w:rPr>
              <w:t xml:space="preserve"> of larynx (disorder)</w:t>
            </w:r>
          </w:p>
          <w:p w14:paraId="25CB91EC" w14:textId="77777777" w:rsidR="00133EF3" w:rsidRPr="00F22055" w:rsidRDefault="00133EF3" w:rsidP="00133EF3">
            <w:pPr>
              <w:jc w:val="both"/>
              <w:rPr>
                <w:rFonts w:ascii="Times New Roman" w:hAnsi="Times New Roman"/>
              </w:rPr>
            </w:pPr>
          </w:p>
        </w:tc>
      </w:tr>
      <w:tr w:rsidR="00133EF3" w:rsidRPr="00F22055" w14:paraId="71A48273" w14:textId="77777777" w:rsidTr="006A0A54">
        <w:trPr>
          <w:trHeight w:val="464"/>
        </w:trPr>
        <w:tc>
          <w:tcPr>
            <w:tcW w:w="2263" w:type="dxa"/>
          </w:tcPr>
          <w:p w14:paraId="2B562669" w14:textId="16AB4F24" w:rsidR="00133EF3" w:rsidRPr="00F22055" w:rsidRDefault="00133EF3" w:rsidP="00133EF3">
            <w:pPr>
              <w:jc w:val="both"/>
              <w:rPr>
                <w:rFonts w:ascii="Times New Roman" w:hAnsi="Times New Roman"/>
              </w:rPr>
            </w:pPr>
            <w:r w:rsidRPr="00F22055">
              <w:rPr>
                <w:rFonts w:ascii="Times New Roman" w:hAnsi="Times New Roman"/>
              </w:rPr>
              <w:lastRenderedPageBreak/>
              <w:t xml:space="preserve">Cough </w:t>
            </w:r>
          </w:p>
        </w:tc>
        <w:tc>
          <w:tcPr>
            <w:tcW w:w="5103" w:type="dxa"/>
          </w:tcPr>
          <w:p w14:paraId="230C663C" w14:textId="04FD9A86" w:rsidR="00133EF3" w:rsidRDefault="00133EF3" w:rsidP="00133EF3">
            <w:pPr>
              <w:jc w:val="both"/>
              <w:rPr>
                <w:rFonts w:ascii="Times New Roman" w:hAnsi="Times New Roman"/>
              </w:rPr>
            </w:pPr>
            <w:r>
              <w:rPr>
                <w:rFonts w:ascii="Times New Roman" w:hAnsi="Times New Roman"/>
              </w:rPr>
              <w:t>None</w:t>
            </w:r>
          </w:p>
        </w:tc>
        <w:tc>
          <w:tcPr>
            <w:tcW w:w="5245" w:type="dxa"/>
          </w:tcPr>
          <w:p w14:paraId="4507DE83" w14:textId="77777777" w:rsidR="00133EF3" w:rsidRPr="00F22055" w:rsidRDefault="00133EF3" w:rsidP="00133EF3">
            <w:pPr>
              <w:jc w:val="both"/>
              <w:rPr>
                <w:rFonts w:ascii="Times New Roman" w:hAnsi="Times New Roman"/>
              </w:rPr>
            </w:pPr>
            <w:r w:rsidRPr="00F22055">
              <w:rPr>
                <w:rFonts w:ascii="Times New Roman" w:hAnsi="Times New Roman"/>
              </w:rPr>
              <w:t>49727002 -  Cough (finding)</w:t>
            </w:r>
          </w:p>
          <w:p w14:paraId="2DBAC857" w14:textId="59F01789" w:rsidR="00133EF3" w:rsidRPr="00F22055" w:rsidRDefault="00133EF3" w:rsidP="00133EF3">
            <w:pPr>
              <w:jc w:val="both"/>
              <w:rPr>
                <w:rFonts w:ascii="Times New Roman" w:hAnsi="Times New Roman"/>
              </w:rPr>
            </w:pPr>
            <w:r>
              <w:rPr>
                <w:rFonts w:ascii="Times New Roman" w:hAnsi="Times New Roman"/>
              </w:rPr>
              <w:t xml:space="preserve"> </w:t>
            </w:r>
          </w:p>
        </w:tc>
      </w:tr>
      <w:tr w:rsidR="00133EF3" w:rsidRPr="00F22055" w14:paraId="4FEB42CC" w14:textId="77777777" w:rsidTr="006A0A54">
        <w:trPr>
          <w:trHeight w:val="464"/>
        </w:trPr>
        <w:tc>
          <w:tcPr>
            <w:tcW w:w="2263" w:type="dxa"/>
          </w:tcPr>
          <w:p w14:paraId="342CE445" w14:textId="6AC3DBB4" w:rsidR="00133EF3" w:rsidRPr="00F22055" w:rsidRDefault="00133EF3" w:rsidP="00133EF3">
            <w:pPr>
              <w:jc w:val="both"/>
              <w:rPr>
                <w:rFonts w:ascii="Times New Roman" w:hAnsi="Times New Roman"/>
              </w:rPr>
            </w:pPr>
            <w:r w:rsidRPr="00F22055">
              <w:rPr>
                <w:rFonts w:ascii="Times New Roman" w:hAnsi="Times New Roman"/>
              </w:rPr>
              <w:t xml:space="preserve">Hoarseness </w:t>
            </w:r>
          </w:p>
        </w:tc>
        <w:tc>
          <w:tcPr>
            <w:tcW w:w="5103" w:type="dxa"/>
          </w:tcPr>
          <w:p w14:paraId="393E092D" w14:textId="3837C45D" w:rsidR="00133EF3" w:rsidRDefault="00133EF3" w:rsidP="00133EF3">
            <w:pPr>
              <w:jc w:val="both"/>
              <w:rPr>
                <w:rFonts w:ascii="Times New Roman" w:hAnsi="Times New Roman"/>
              </w:rPr>
            </w:pPr>
            <w:r w:rsidRPr="00F22055">
              <w:rPr>
                <w:rFonts w:ascii="Times New Roman" w:hAnsi="Times New Roman"/>
              </w:rPr>
              <w:t>Husky voice</w:t>
            </w:r>
            <w:r>
              <w:rPr>
                <w:rFonts w:ascii="Times New Roman" w:hAnsi="Times New Roman"/>
              </w:rPr>
              <w:t>; c</w:t>
            </w:r>
            <w:r w:rsidRPr="00F22055">
              <w:rPr>
                <w:rFonts w:ascii="Times New Roman" w:hAnsi="Times New Roman"/>
              </w:rPr>
              <w:t>roaky voice</w:t>
            </w:r>
          </w:p>
        </w:tc>
        <w:tc>
          <w:tcPr>
            <w:tcW w:w="5245" w:type="dxa"/>
          </w:tcPr>
          <w:p w14:paraId="74A3CECB" w14:textId="77777777" w:rsidR="00133EF3" w:rsidRPr="00F22055" w:rsidRDefault="00133EF3" w:rsidP="00133EF3">
            <w:pPr>
              <w:jc w:val="both"/>
              <w:rPr>
                <w:rFonts w:ascii="Times New Roman" w:hAnsi="Times New Roman"/>
              </w:rPr>
            </w:pPr>
            <w:r w:rsidRPr="00F22055">
              <w:rPr>
                <w:rFonts w:ascii="Times New Roman" w:hAnsi="Times New Roman"/>
              </w:rPr>
              <w:t>50219008 -  Hoarse (finding)</w:t>
            </w:r>
          </w:p>
          <w:p w14:paraId="1BF2E296" w14:textId="77777777" w:rsidR="00133EF3" w:rsidRPr="00F22055" w:rsidRDefault="00133EF3" w:rsidP="00133EF3">
            <w:pPr>
              <w:jc w:val="both"/>
              <w:rPr>
                <w:rFonts w:ascii="Times New Roman" w:hAnsi="Times New Roman"/>
              </w:rPr>
            </w:pPr>
          </w:p>
        </w:tc>
      </w:tr>
      <w:tr w:rsidR="00133EF3" w:rsidRPr="00F22055" w14:paraId="7C3BE0ED" w14:textId="77777777" w:rsidTr="006A0A54">
        <w:trPr>
          <w:trHeight w:val="464"/>
        </w:trPr>
        <w:tc>
          <w:tcPr>
            <w:tcW w:w="2263" w:type="dxa"/>
          </w:tcPr>
          <w:p w14:paraId="7B04CBB4" w14:textId="4B413031" w:rsidR="00133EF3" w:rsidRPr="00F22055" w:rsidRDefault="00133EF3" w:rsidP="00133EF3">
            <w:pPr>
              <w:jc w:val="both"/>
              <w:rPr>
                <w:rFonts w:ascii="Times New Roman" w:hAnsi="Times New Roman"/>
              </w:rPr>
            </w:pPr>
            <w:r w:rsidRPr="00F22055">
              <w:rPr>
                <w:rFonts w:ascii="Times New Roman" w:hAnsi="Times New Roman"/>
              </w:rPr>
              <w:t>Dysphonia</w:t>
            </w:r>
          </w:p>
        </w:tc>
        <w:tc>
          <w:tcPr>
            <w:tcW w:w="5103" w:type="dxa"/>
          </w:tcPr>
          <w:p w14:paraId="0207AD0F" w14:textId="1EE297C0" w:rsidR="00133EF3" w:rsidRDefault="00133EF3" w:rsidP="00133EF3">
            <w:pPr>
              <w:jc w:val="both"/>
              <w:rPr>
                <w:rFonts w:ascii="Times New Roman" w:hAnsi="Times New Roman"/>
              </w:rPr>
            </w:pPr>
            <w:r w:rsidRPr="00F22055">
              <w:rPr>
                <w:rFonts w:ascii="Times New Roman" w:hAnsi="Times New Roman"/>
              </w:rPr>
              <w:t>Difficulty speaking</w:t>
            </w:r>
          </w:p>
        </w:tc>
        <w:tc>
          <w:tcPr>
            <w:tcW w:w="5245" w:type="dxa"/>
          </w:tcPr>
          <w:p w14:paraId="7B86C4E1" w14:textId="75E47351" w:rsidR="00133EF3" w:rsidRPr="00F22055" w:rsidRDefault="00133EF3" w:rsidP="00133EF3">
            <w:pPr>
              <w:jc w:val="both"/>
              <w:rPr>
                <w:rFonts w:ascii="Times New Roman" w:hAnsi="Times New Roman"/>
              </w:rPr>
            </w:pPr>
            <w:r w:rsidRPr="00F22055">
              <w:rPr>
                <w:rFonts w:ascii="Times New Roman" w:hAnsi="Times New Roman"/>
              </w:rPr>
              <w:t xml:space="preserve">47004009 – Difficulty speaking (disorder) or 16617009 - Dysphonia (disorder)  </w:t>
            </w:r>
          </w:p>
        </w:tc>
      </w:tr>
      <w:tr w:rsidR="00DB5C30" w:rsidRPr="00F22055" w14:paraId="01208FF3" w14:textId="77777777" w:rsidTr="002752DA">
        <w:trPr>
          <w:trHeight w:val="139"/>
        </w:trPr>
        <w:tc>
          <w:tcPr>
            <w:tcW w:w="2263" w:type="dxa"/>
          </w:tcPr>
          <w:p w14:paraId="7828F9C1" w14:textId="77777777" w:rsidR="00DB5C30" w:rsidRPr="00F22055" w:rsidRDefault="00DB5C30" w:rsidP="00DB5C30">
            <w:pPr>
              <w:jc w:val="both"/>
              <w:rPr>
                <w:rFonts w:ascii="Times New Roman" w:hAnsi="Times New Roman"/>
              </w:rPr>
            </w:pPr>
            <w:r w:rsidRPr="008C3B90">
              <w:rPr>
                <w:rFonts w:ascii="Times New Roman" w:hAnsi="Times New Roman"/>
                <w:color w:val="000000"/>
              </w:rPr>
              <w:t>Chest tightness</w:t>
            </w:r>
          </w:p>
        </w:tc>
        <w:tc>
          <w:tcPr>
            <w:tcW w:w="5103" w:type="dxa"/>
          </w:tcPr>
          <w:p w14:paraId="0D965DA1" w14:textId="7202CD80" w:rsidR="00DB5C30" w:rsidRDefault="0064324B" w:rsidP="00DB5C30">
            <w:pPr>
              <w:jc w:val="both"/>
              <w:rPr>
                <w:rFonts w:ascii="Times New Roman" w:hAnsi="Times New Roman"/>
              </w:rPr>
            </w:pPr>
            <w:r>
              <w:rPr>
                <w:rFonts w:ascii="Times New Roman" w:hAnsi="Times New Roman"/>
              </w:rPr>
              <w:t>None</w:t>
            </w:r>
          </w:p>
        </w:tc>
        <w:tc>
          <w:tcPr>
            <w:tcW w:w="5245" w:type="dxa"/>
          </w:tcPr>
          <w:p w14:paraId="5C92A714" w14:textId="77777777" w:rsidR="00DB5C30" w:rsidRPr="00F22055" w:rsidRDefault="00DB5C30" w:rsidP="00DB5C30">
            <w:pPr>
              <w:spacing w:line="480" w:lineRule="auto"/>
              <w:jc w:val="both"/>
              <w:rPr>
                <w:rFonts w:ascii="Times New Roman" w:hAnsi="Times New Roman"/>
              </w:rPr>
            </w:pPr>
            <w:r w:rsidRPr="006D0C7A">
              <w:rPr>
                <w:rFonts w:ascii="Times New Roman" w:hAnsi="Times New Roman"/>
                <w:color w:val="000000"/>
              </w:rPr>
              <w:t>23924001 - Tight chest (finding)</w:t>
            </w:r>
          </w:p>
        </w:tc>
      </w:tr>
      <w:tr w:rsidR="00DB5C30" w:rsidRPr="00F22055" w14:paraId="5D870DF5" w14:textId="77777777" w:rsidTr="0097227A">
        <w:trPr>
          <w:trHeight w:val="464"/>
        </w:trPr>
        <w:tc>
          <w:tcPr>
            <w:tcW w:w="12611" w:type="dxa"/>
            <w:gridSpan w:val="3"/>
          </w:tcPr>
          <w:p w14:paraId="1254E2A2" w14:textId="2C71F473" w:rsidR="00DB5C30" w:rsidRPr="00F22055" w:rsidRDefault="00DB5C30" w:rsidP="00133EF3">
            <w:pPr>
              <w:jc w:val="both"/>
              <w:rPr>
                <w:rFonts w:ascii="Times New Roman" w:hAnsi="Times New Roman"/>
              </w:rPr>
            </w:pPr>
            <w:r w:rsidRPr="00F22055">
              <w:rPr>
                <w:rFonts w:ascii="Times New Roman" w:hAnsi="Times New Roman"/>
                <w:b/>
                <w:bCs/>
              </w:rPr>
              <w:t>DIGESTIVE SYSTEM</w:t>
            </w:r>
          </w:p>
        </w:tc>
      </w:tr>
      <w:tr w:rsidR="00DB5C30" w:rsidRPr="00F22055" w14:paraId="4E25240D" w14:textId="77777777" w:rsidTr="008C3B90">
        <w:trPr>
          <w:trHeight w:val="464"/>
        </w:trPr>
        <w:tc>
          <w:tcPr>
            <w:tcW w:w="2263" w:type="dxa"/>
          </w:tcPr>
          <w:p w14:paraId="69E5A506" w14:textId="77777777" w:rsidR="00DB5C30" w:rsidRPr="00F22055" w:rsidRDefault="00DB5C30" w:rsidP="00DB5C30">
            <w:pPr>
              <w:jc w:val="both"/>
              <w:rPr>
                <w:rFonts w:ascii="Times New Roman" w:hAnsi="Times New Roman"/>
              </w:rPr>
            </w:pPr>
            <w:r w:rsidRPr="00F22055">
              <w:rPr>
                <w:rFonts w:ascii="Times New Roman" w:hAnsi="Times New Roman"/>
              </w:rPr>
              <w:t>Blisters of the oral mucosa</w:t>
            </w:r>
            <w:r w:rsidRPr="00F22055">
              <w:rPr>
                <w:rFonts w:ascii="Times New Roman" w:hAnsi="Times New Roman"/>
              </w:rPr>
              <w:tab/>
            </w:r>
            <w:r w:rsidRPr="00F22055">
              <w:rPr>
                <w:rFonts w:ascii="Times New Roman" w:hAnsi="Times New Roman"/>
              </w:rPr>
              <w:tab/>
            </w:r>
            <w:r w:rsidRPr="00F22055">
              <w:rPr>
                <w:rFonts w:ascii="Times New Roman" w:hAnsi="Times New Roman"/>
              </w:rPr>
              <w:tab/>
            </w:r>
          </w:p>
        </w:tc>
        <w:tc>
          <w:tcPr>
            <w:tcW w:w="5103" w:type="dxa"/>
          </w:tcPr>
          <w:p w14:paraId="29F8B537" w14:textId="77777777" w:rsidR="00DB5C30" w:rsidRPr="00F22055" w:rsidRDefault="00DB5C30" w:rsidP="00DB5C30">
            <w:pPr>
              <w:jc w:val="both"/>
              <w:rPr>
                <w:rFonts w:ascii="Times New Roman" w:hAnsi="Times New Roman"/>
              </w:rPr>
            </w:pPr>
            <w:r w:rsidRPr="00F22055">
              <w:rPr>
                <w:rFonts w:ascii="Times New Roman" w:hAnsi="Times New Roman"/>
              </w:rPr>
              <w:t>Stomatitis</w:t>
            </w:r>
            <w:r>
              <w:rPr>
                <w:rFonts w:ascii="Times New Roman" w:hAnsi="Times New Roman"/>
              </w:rPr>
              <w:t xml:space="preserve">; </w:t>
            </w:r>
            <w:r w:rsidRPr="00F22055">
              <w:rPr>
                <w:rFonts w:ascii="Times New Roman" w:hAnsi="Times New Roman"/>
              </w:rPr>
              <w:t>Inflammatory condition of oral mucous membrane</w:t>
            </w:r>
            <w:r>
              <w:rPr>
                <w:rFonts w:ascii="Times New Roman" w:hAnsi="Times New Roman"/>
              </w:rPr>
              <w:t>; o</w:t>
            </w:r>
            <w:r w:rsidRPr="00F22055">
              <w:rPr>
                <w:rFonts w:ascii="Times New Roman" w:hAnsi="Times New Roman"/>
              </w:rPr>
              <w:t>ral mucositis</w:t>
            </w:r>
            <w:r>
              <w:rPr>
                <w:rFonts w:ascii="Times New Roman" w:hAnsi="Times New Roman"/>
              </w:rPr>
              <w:t>; i</w:t>
            </w:r>
            <w:r w:rsidRPr="00F22055">
              <w:rPr>
                <w:rFonts w:ascii="Times New Roman" w:hAnsi="Times New Roman"/>
              </w:rPr>
              <w:t>nflammation of mouth</w:t>
            </w:r>
          </w:p>
          <w:p w14:paraId="454CD73F" w14:textId="77777777" w:rsidR="00DB5C30" w:rsidRPr="00F22055" w:rsidRDefault="00DB5C30" w:rsidP="00DB5C30">
            <w:pPr>
              <w:jc w:val="both"/>
              <w:rPr>
                <w:rFonts w:ascii="Times New Roman" w:hAnsi="Times New Roman"/>
              </w:rPr>
            </w:pPr>
          </w:p>
        </w:tc>
        <w:tc>
          <w:tcPr>
            <w:tcW w:w="5245" w:type="dxa"/>
          </w:tcPr>
          <w:p w14:paraId="2FEA64AE" w14:textId="77777777" w:rsidR="00DB5C30" w:rsidRPr="00F22055" w:rsidRDefault="00DB5C30" w:rsidP="00DB5C30">
            <w:pPr>
              <w:jc w:val="both"/>
              <w:rPr>
                <w:rFonts w:ascii="Times New Roman" w:hAnsi="Times New Roman"/>
              </w:rPr>
            </w:pPr>
            <w:r w:rsidRPr="00F22055">
              <w:rPr>
                <w:rFonts w:ascii="Times New Roman" w:hAnsi="Times New Roman"/>
              </w:rPr>
              <w:t>61170000</w:t>
            </w:r>
            <w:r w:rsidRPr="00F22055" w:rsidDel="00C47C8B">
              <w:rPr>
                <w:rFonts w:ascii="Times New Roman" w:hAnsi="Times New Roman"/>
              </w:rPr>
              <w:t xml:space="preserve"> </w:t>
            </w:r>
            <w:r w:rsidRPr="00F22055">
              <w:rPr>
                <w:rFonts w:ascii="Times New Roman" w:hAnsi="Times New Roman"/>
              </w:rPr>
              <w:t xml:space="preserve">– </w:t>
            </w:r>
            <w:r>
              <w:rPr>
                <w:rFonts w:ascii="Times New Roman" w:hAnsi="Times New Roman"/>
              </w:rPr>
              <w:t>S</w:t>
            </w:r>
            <w:r w:rsidRPr="00F22055">
              <w:rPr>
                <w:rFonts w:ascii="Times New Roman" w:hAnsi="Times New Roman"/>
              </w:rPr>
              <w:t xml:space="preserve">tomatitis (disorder) </w:t>
            </w:r>
          </w:p>
        </w:tc>
      </w:tr>
      <w:tr w:rsidR="00DB5C30" w:rsidRPr="00F22055" w14:paraId="34376952" w14:textId="77777777" w:rsidTr="00E4368F">
        <w:trPr>
          <w:trHeight w:val="139"/>
        </w:trPr>
        <w:tc>
          <w:tcPr>
            <w:tcW w:w="2263" w:type="dxa"/>
          </w:tcPr>
          <w:p w14:paraId="37779774" w14:textId="77777777" w:rsidR="00DB5C30" w:rsidRPr="00F22055" w:rsidRDefault="00DB5C30" w:rsidP="00DB5C30">
            <w:pPr>
              <w:jc w:val="both"/>
              <w:rPr>
                <w:rFonts w:ascii="Times New Roman" w:hAnsi="Times New Roman"/>
              </w:rPr>
            </w:pPr>
            <w:r w:rsidRPr="008C3B90">
              <w:rPr>
                <w:rFonts w:ascii="Times New Roman" w:hAnsi="Times New Roman"/>
                <w:color w:val="000000"/>
              </w:rPr>
              <w:t>Swelling of the lip</w:t>
            </w:r>
          </w:p>
        </w:tc>
        <w:tc>
          <w:tcPr>
            <w:tcW w:w="5103" w:type="dxa"/>
          </w:tcPr>
          <w:p w14:paraId="01FA0A65" w14:textId="77777777" w:rsidR="00DB5C30" w:rsidRDefault="00DB5C30" w:rsidP="00DB5C30">
            <w:pPr>
              <w:spacing w:line="480" w:lineRule="auto"/>
              <w:jc w:val="both"/>
              <w:rPr>
                <w:rFonts w:ascii="Times New Roman" w:hAnsi="Times New Roman"/>
              </w:rPr>
            </w:pPr>
            <w:r w:rsidRPr="007A10D7">
              <w:rPr>
                <w:rFonts w:ascii="Times New Roman" w:hAnsi="Times New Roman"/>
              </w:rPr>
              <w:t>Cheilitis</w:t>
            </w:r>
          </w:p>
        </w:tc>
        <w:tc>
          <w:tcPr>
            <w:tcW w:w="5245" w:type="dxa"/>
          </w:tcPr>
          <w:p w14:paraId="706D8294" w14:textId="77777777" w:rsidR="00DB5C30" w:rsidRPr="00F22055" w:rsidRDefault="00DB5C30" w:rsidP="00DB5C30">
            <w:pPr>
              <w:jc w:val="both"/>
              <w:rPr>
                <w:rFonts w:ascii="Times New Roman" w:hAnsi="Times New Roman"/>
              </w:rPr>
            </w:pPr>
            <w:r w:rsidRPr="00600082">
              <w:rPr>
                <w:rFonts w:ascii="Times New Roman" w:hAnsi="Times New Roman"/>
              </w:rPr>
              <w:t>699376002 -Lip swelling (finding)</w:t>
            </w:r>
          </w:p>
        </w:tc>
      </w:tr>
      <w:tr w:rsidR="00DB5C30" w:rsidRPr="00F22055" w14:paraId="11A73025" w14:textId="77777777" w:rsidTr="00E4368F">
        <w:trPr>
          <w:trHeight w:val="139"/>
        </w:trPr>
        <w:tc>
          <w:tcPr>
            <w:tcW w:w="2263" w:type="dxa"/>
          </w:tcPr>
          <w:p w14:paraId="4CD03B71" w14:textId="77777777" w:rsidR="00DB5C30" w:rsidRPr="008C3B90" w:rsidRDefault="00DB5C30" w:rsidP="00DB5C30">
            <w:pPr>
              <w:jc w:val="both"/>
              <w:rPr>
                <w:rFonts w:ascii="Times New Roman" w:hAnsi="Times New Roman"/>
                <w:color w:val="000000"/>
              </w:rPr>
            </w:pPr>
            <w:r w:rsidRPr="008C3B90">
              <w:rPr>
                <w:rFonts w:ascii="Times New Roman" w:hAnsi="Times New Roman"/>
                <w:color w:val="000000"/>
              </w:rPr>
              <w:t>Swelling of the tongue</w:t>
            </w:r>
          </w:p>
          <w:p w14:paraId="6B8530EB" w14:textId="77777777" w:rsidR="00DB5C30" w:rsidRPr="00F22055" w:rsidRDefault="00DB5C30" w:rsidP="00DB5C30">
            <w:pPr>
              <w:jc w:val="both"/>
              <w:rPr>
                <w:rFonts w:ascii="Times New Roman" w:hAnsi="Times New Roman"/>
              </w:rPr>
            </w:pPr>
          </w:p>
        </w:tc>
        <w:tc>
          <w:tcPr>
            <w:tcW w:w="5103" w:type="dxa"/>
          </w:tcPr>
          <w:p w14:paraId="6FB2A386" w14:textId="77777777" w:rsidR="00DB5C30" w:rsidRDefault="00DB5C30" w:rsidP="00DB5C30">
            <w:pPr>
              <w:spacing w:line="480" w:lineRule="auto"/>
              <w:jc w:val="both"/>
              <w:rPr>
                <w:rFonts w:ascii="Times New Roman" w:hAnsi="Times New Roman"/>
              </w:rPr>
            </w:pPr>
            <w:r w:rsidRPr="008C3B90">
              <w:rPr>
                <w:rFonts w:ascii="Times New Roman" w:hAnsi="Times New Roman"/>
                <w:color w:val="202124"/>
                <w:shd w:val="clear" w:color="auto" w:fill="FFFFFF"/>
              </w:rPr>
              <w:t>Glossitis</w:t>
            </w:r>
          </w:p>
        </w:tc>
        <w:tc>
          <w:tcPr>
            <w:tcW w:w="5245" w:type="dxa"/>
          </w:tcPr>
          <w:p w14:paraId="33384B22" w14:textId="77777777" w:rsidR="00DB5C30" w:rsidRPr="00F22055" w:rsidRDefault="00DB5C30" w:rsidP="00DB5C30">
            <w:pPr>
              <w:jc w:val="both"/>
              <w:rPr>
                <w:rFonts w:ascii="Times New Roman" w:hAnsi="Times New Roman"/>
              </w:rPr>
            </w:pPr>
            <w:r w:rsidRPr="00600082">
              <w:rPr>
                <w:rFonts w:ascii="Times New Roman" w:hAnsi="Times New Roman"/>
              </w:rPr>
              <w:t>421262002 -Tongue swelling (finding)</w:t>
            </w:r>
          </w:p>
        </w:tc>
      </w:tr>
      <w:tr w:rsidR="00133EF3" w:rsidRPr="00F22055" w14:paraId="08876D06" w14:textId="77777777" w:rsidTr="006A0A54">
        <w:trPr>
          <w:trHeight w:val="464"/>
        </w:trPr>
        <w:tc>
          <w:tcPr>
            <w:tcW w:w="2263" w:type="dxa"/>
          </w:tcPr>
          <w:p w14:paraId="2E5332D8" w14:textId="248E23EC" w:rsidR="00133EF3" w:rsidRPr="00F22055" w:rsidRDefault="00133EF3" w:rsidP="00133EF3">
            <w:pPr>
              <w:jc w:val="both"/>
              <w:rPr>
                <w:rFonts w:ascii="Times New Roman" w:hAnsi="Times New Roman"/>
                <w:b/>
                <w:bCs/>
              </w:rPr>
            </w:pPr>
            <w:r w:rsidRPr="00F22055">
              <w:rPr>
                <w:rFonts w:ascii="Times New Roman" w:hAnsi="Times New Roman"/>
              </w:rPr>
              <w:t>Dysphagia</w:t>
            </w:r>
          </w:p>
        </w:tc>
        <w:tc>
          <w:tcPr>
            <w:tcW w:w="5103" w:type="dxa"/>
          </w:tcPr>
          <w:p w14:paraId="60813A44" w14:textId="10EE4E6E" w:rsidR="00133EF3" w:rsidRDefault="00133EF3" w:rsidP="00133EF3">
            <w:pPr>
              <w:jc w:val="both"/>
              <w:rPr>
                <w:rFonts w:ascii="Times New Roman" w:hAnsi="Times New Roman"/>
              </w:rPr>
            </w:pPr>
            <w:r w:rsidRPr="00F22055">
              <w:rPr>
                <w:rFonts w:ascii="Times New Roman" w:hAnsi="Times New Roman"/>
              </w:rPr>
              <w:t>Difficulty in swallowing</w:t>
            </w:r>
            <w:r>
              <w:rPr>
                <w:rFonts w:ascii="Times New Roman" w:hAnsi="Times New Roman"/>
              </w:rPr>
              <w:t>; deglutition d</w:t>
            </w:r>
            <w:r w:rsidRPr="00144EA2">
              <w:rPr>
                <w:rFonts w:ascii="Times New Roman" w:hAnsi="Times New Roman"/>
              </w:rPr>
              <w:t>isorders</w:t>
            </w:r>
          </w:p>
          <w:p w14:paraId="48D25951" w14:textId="77777777" w:rsidR="00133EF3" w:rsidRDefault="00133EF3" w:rsidP="00133EF3">
            <w:pPr>
              <w:jc w:val="both"/>
              <w:rPr>
                <w:rFonts w:ascii="Times New Roman" w:hAnsi="Times New Roman"/>
              </w:rPr>
            </w:pPr>
          </w:p>
        </w:tc>
        <w:tc>
          <w:tcPr>
            <w:tcW w:w="5245" w:type="dxa"/>
          </w:tcPr>
          <w:p w14:paraId="48B951E4" w14:textId="69D9EE90" w:rsidR="00133EF3" w:rsidRPr="00F22055" w:rsidRDefault="00133EF3" w:rsidP="00B8692A">
            <w:pPr>
              <w:jc w:val="both"/>
              <w:rPr>
                <w:rFonts w:ascii="Times New Roman" w:hAnsi="Times New Roman"/>
              </w:rPr>
            </w:pPr>
            <w:r w:rsidRPr="00F22055">
              <w:rPr>
                <w:rFonts w:ascii="Times New Roman" w:hAnsi="Times New Roman"/>
              </w:rPr>
              <w:t>40739000 – Dysphagia (disorder</w:t>
            </w:r>
            <w:r w:rsidR="00B8692A">
              <w:rPr>
                <w:rFonts w:ascii="Times New Roman" w:hAnsi="Times New Roman"/>
              </w:rPr>
              <w:t>)</w:t>
            </w:r>
          </w:p>
        </w:tc>
      </w:tr>
      <w:tr w:rsidR="00133EF3" w:rsidRPr="00F22055" w14:paraId="6A6D049B" w14:textId="77777777" w:rsidTr="006A0A54">
        <w:trPr>
          <w:trHeight w:val="464"/>
        </w:trPr>
        <w:tc>
          <w:tcPr>
            <w:tcW w:w="2263" w:type="dxa"/>
          </w:tcPr>
          <w:p w14:paraId="0D8FBF94" w14:textId="1A5F3C78" w:rsidR="00133EF3" w:rsidRPr="00F22055" w:rsidRDefault="00133EF3" w:rsidP="00133EF3">
            <w:pPr>
              <w:jc w:val="both"/>
              <w:rPr>
                <w:rFonts w:ascii="Times New Roman" w:hAnsi="Times New Roman"/>
                <w:b/>
                <w:bCs/>
              </w:rPr>
            </w:pPr>
            <w:r w:rsidRPr="00F22055">
              <w:rPr>
                <w:rFonts w:ascii="Times New Roman" w:hAnsi="Times New Roman"/>
              </w:rPr>
              <w:t xml:space="preserve">Nausea </w:t>
            </w:r>
          </w:p>
        </w:tc>
        <w:tc>
          <w:tcPr>
            <w:tcW w:w="5103" w:type="dxa"/>
          </w:tcPr>
          <w:p w14:paraId="5EB54FDB" w14:textId="0113FF92" w:rsidR="00133EF3" w:rsidRDefault="00133EF3" w:rsidP="00133EF3">
            <w:pPr>
              <w:jc w:val="both"/>
              <w:rPr>
                <w:rFonts w:ascii="Times New Roman" w:hAnsi="Times New Roman"/>
              </w:rPr>
            </w:pPr>
            <w:r w:rsidRPr="00F22055">
              <w:rPr>
                <w:rFonts w:ascii="Times New Roman" w:hAnsi="Times New Roman"/>
              </w:rPr>
              <w:t>Nauseous</w:t>
            </w:r>
            <w:r>
              <w:rPr>
                <w:rFonts w:ascii="Times New Roman" w:hAnsi="Times New Roman"/>
              </w:rPr>
              <w:t>; n</w:t>
            </w:r>
            <w:r w:rsidRPr="00F22055">
              <w:rPr>
                <w:rFonts w:ascii="Times New Roman" w:hAnsi="Times New Roman"/>
              </w:rPr>
              <w:t>auseated</w:t>
            </w:r>
            <w:r>
              <w:rPr>
                <w:rFonts w:ascii="Times New Roman" w:hAnsi="Times New Roman"/>
              </w:rPr>
              <w:t>; f</w:t>
            </w:r>
            <w:r w:rsidRPr="00F22055">
              <w:rPr>
                <w:rFonts w:ascii="Times New Roman" w:hAnsi="Times New Roman"/>
              </w:rPr>
              <w:t>eel sick</w:t>
            </w:r>
          </w:p>
        </w:tc>
        <w:tc>
          <w:tcPr>
            <w:tcW w:w="5245" w:type="dxa"/>
          </w:tcPr>
          <w:p w14:paraId="6CC55C26" w14:textId="569B39D9" w:rsidR="00133EF3" w:rsidRPr="00F22055" w:rsidRDefault="00133EF3" w:rsidP="00B8692A">
            <w:pPr>
              <w:jc w:val="both"/>
              <w:rPr>
                <w:rFonts w:ascii="Times New Roman" w:hAnsi="Times New Roman"/>
              </w:rPr>
            </w:pPr>
            <w:r w:rsidRPr="00F22055">
              <w:rPr>
                <w:rFonts w:ascii="Times New Roman" w:hAnsi="Times New Roman"/>
              </w:rPr>
              <w:t>422587007 -  Nausea (finding)</w:t>
            </w:r>
          </w:p>
        </w:tc>
      </w:tr>
      <w:tr w:rsidR="00133EF3" w:rsidRPr="00F22055" w14:paraId="3BA5F360" w14:textId="77777777" w:rsidTr="006A0A54">
        <w:trPr>
          <w:trHeight w:val="464"/>
        </w:trPr>
        <w:tc>
          <w:tcPr>
            <w:tcW w:w="2263" w:type="dxa"/>
          </w:tcPr>
          <w:p w14:paraId="14C529FC" w14:textId="4CB1EA46" w:rsidR="00133EF3" w:rsidRPr="00F22055" w:rsidRDefault="00133EF3" w:rsidP="00133EF3">
            <w:pPr>
              <w:jc w:val="both"/>
              <w:rPr>
                <w:rFonts w:ascii="Times New Roman" w:hAnsi="Times New Roman"/>
                <w:b/>
                <w:bCs/>
              </w:rPr>
            </w:pPr>
            <w:r w:rsidRPr="00F22055">
              <w:rPr>
                <w:rFonts w:ascii="Times New Roman" w:hAnsi="Times New Roman"/>
              </w:rPr>
              <w:t>Emesis</w:t>
            </w:r>
          </w:p>
        </w:tc>
        <w:tc>
          <w:tcPr>
            <w:tcW w:w="5103" w:type="dxa"/>
          </w:tcPr>
          <w:p w14:paraId="6AE86F5A" w14:textId="60756628" w:rsidR="00133EF3" w:rsidRDefault="00133EF3" w:rsidP="00133EF3">
            <w:pPr>
              <w:jc w:val="both"/>
              <w:rPr>
                <w:rFonts w:ascii="Times New Roman" w:hAnsi="Times New Roman"/>
              </w:rPr>
            </w:pPr>
            <w:r w:rsidRPr="00F22055">
              <w:rPr>
                <w:rFonts w:ascii="Times New Roman" w:hAnsi="Times New Roman"/>
              </w:rPr>
              <w:t xml:space="preserve">Vomiting </w:t>
            </w:r>
          </w:p>
        </w:tc>
        <w:tc>
          <w:tcPr>
            <w:tcW w:w="5245" w:type="dxa"/>
          </w:tcPr>
          <w:p w14:paraId="7204C27C" w14:textId="6D146473" w:rsidR="00133EF3" w:rsidRPr="00F22055" w:rsidRDefault="00133EF3" w:rsidP="00B8692A">
            <w:pPr>
              <w:jc w:val="both"/>
              <w:rPr>
                <w:rFonts w:ascii="Times New Roman" w:hAnsi="Times New Roman"/>
              </w:rPr>
            </w:pPr>
            <w:r w:rsidRPr="00F22055">
              <w:rPr>
                <w:rFonts w:ascii="Times New Roman" w:hAnsi="Times New Roman"/>
              </w:rPr>
              <w:t>422400008 - Vomiting (disorder)</w:t>
            </w:r>
          </w:p>
        </w:tc>
      </w:tr>
      <w:tr w:rsidR="00133EF3" w:rsidRPr="00F22055" w14:paraId="4591A691" w14:textId="77777777" w:rsidTr="006A0A54">
        <w:trPr>
          <w:trHeight w:val="464"/>
        </w:trPr>
        <w:tc>
          <w:tcPr>
            <w:tcW w:w="2263" w:type="dxa"/>
          </w:tcPr>
          <w:p w14:paraId="0C9CDCE3" w14:textId="3FA9BA3E" w:rsidR="00133EF3" w:rsidRPr="00F22055" w:rsidRDefault="00133EF3" w:rsidP="00133EF3">
            <w:pPr>
              <w:jc w:val="both"/>
              <w:rPr>
                <w:rFonts w:ascii="Times New Roman" w:hAnsi="Times New Roman"/>
                <w:b/>
                <w:bCs/>
              </w:rPr>
            </w:pPr>
            <w:r w:rsidRPr="00F22055">
              <w:rPr>
                <w:rFonts w:ascii="Times New Roman" w:hAnsi="Times New Roman"/>
              </w:rPr>
              <w:t>Diarrhoea</w:t>
            </w:r>
          </w:p>
        </w:tc>
        <w:tc>
          <w:tcPr>
            <w:tcW w:w="5103" w:type="dxa"/>
          </w:tcPr>
          <w:p w14:paraId="78D2B16D" w14:textId="65CECA6D" w:rsidR="00133EF3" w:rsidRDefault="00B8692A" w:rsidP="00133EF3">
            <w:pPr>
              <w:jc w:val="both"/>
              <w:rPr>
                <w:rFonts w:ascii="Times New Roman" w:hAnsi="Times New Roman"/>
              </w:rPr>
            </w:pPr>
            <w:r>
              <w:rPr>
                <w:rFonts w:ascii="Times New Roman" w:hAnsi="Times New Roman"/>
              </w:rPr>
              <w:t>None</w:t>
            </w:r>
          </w:p>
        </w:tc>
        <w:tc>
          <w:tcPr>
            <w:tcW w:w="5245" w:type="dxa"/>
          </w:tcPr>
          <w:p w14:paraId="45ED8EF2" w14:textId="5F5B14C0" w:rsidR="00133EF3" w:rsidRPr="00F22055" w:rsidRDefault="00133EF3" w:rsidP="00B8692A">
            <w:pPr>
              <w:jc w:val="both"/>
              <w:rPr>
                <w:rFonts w:ascii="Times New Roman" w:hAnsi="Times New Roman"/>
              </w:rPr>
            </w:pPr>
            <w:r w:rsidRPr="00F22055">
              <w:rPr>
                <w:rFonts w:ascii="Times New Roman" w:hAnsi="Times New Roman"/>
              </w:rPr>
              <w:t>62315008 – Diarrhoea (finding)</w:t>
            </w:r>
          </w:p>
        </w:tc>
      </w:tr>
      <w:tr w:rsidR="00133EF3" w:rsidRPr="00F22055" w14:paraId="3AB95003" w14:textId="77777777" w:rsidTr="006A0A54">
        <w:trPr>
          <w:trHeight w:val="464"/>
        </w:trPr>
        <w:tc>
          <w:tcPr>
            <w:tcW w:w="2263" w:type="dxa"/>
          </w:tcPr>
          <w:p w14:paraId="6DA98530" w14:textId="4E3DA67F" w:rsidR="00133EF3" w:rsidRPr="00F22055" w:rsidRDefault="00133EF3" w:rsidP="00133EF3">
            <w:pPr>
              <w:jc w:val="both"/>
              <w:rPr>
                <w:rFonts w:ascii="Times New Roman" w:hAnsi="Times New Roman"/>
                <w:b/>
                <w:bCs/>
              </w:rPr>
            </w:pPr>
            <w:r w:rsidRPr="00F22055">
              <w:rPr>
                <w:rFonts w:ascii="Times New Roman" w:hAnsi="Times New Roman"/>
              </w:rPr>
              <w:t>Gastrointestinal pain</w:t>
            </w:r>
          </w:p>
        </w:tc>
        <w:tc>
          <w:tcPr>
            <w:tcW w:w="5103" w:type="dxa"/>
          </w:tcPr>
          <w:p w14:paraId="1B67850A" w14:textId="2E2939DE" w:rsidR="00133EF3" w:rsidRDefault="00133EF3" w:rsidP="00133EF3">
            <w:pPr>
              <w:jc w:val="both"/>
              <w:rPr>
                <w:rFonts w:ascii="Times New Roman" w:hAnsi="Times New Roman"/>
              </w:rPr>
            </w:pPr>
            <w:r w:rsidRPr="00F22055">
              <w:rPr>
                <w:rFonts w:ascii="Times New Roman" w:hAnsi="Times New Roman"/>
              </w:rPr>
              <w:t>Abdominal pain</w:t>
            </w:r>
          </w:p>
        </w:tc>
        <w:tc>
          <w:tcPr>
            <w:tcW w:w="5245" w:type="dxa"/>
          </w:tcPr>
          <w:p w14:paraId="6D679B2F" w14:textId="7E9DCA6B" w:rsidR="00133EF3" w:rsidRPr="00F22055" w:rsidRDefault="00133EF3" w:rsidP="00133EF3">
            <w:pPr>
              <w:jc w:val="both"/>
              <w:rPr>
                <w:rFonts w:ascii="Times New Roman" w:hAnsi="Times New Roman"/>
              </w:rPr>
            </w:pPr>
            <w:r w:rsidRPr="00F22055">
              <w:rPr>
                <w:rFonts w:ascii="Times New Roman" w:hAnsi="Times New Roman"/>
              </w:rPr>
              <w:t>21522001</w:t>
            </w:r>
            <w:r>
              <w:rPr>
                <w:rFonts w:ascii="Times New Roman" w:hAnsi="Times New Roman"/>
              </w:rPr>
              <w:t xml:space="preserve"> - </w:t>
            </w:r>
            <w:r w:rsidRPr="00F22055">
              <w:rPr>
                <w:rFonts w:ascii="Times New Roman" w:hAnsi="Times New Roman"/>
              </w:rPr>
              <w:t xml:space="preserve">Abdominal pain (finding) </w:t>
            </w:r>
          </w:p>
        </w:tc>
      </w:tr>
      <w:tr w:rsidR="00133EF3" w:rsidRPr="00F22055" w14:paraId="76F91F3E" w14:textId="77777777" w:rsidTr="006A0A54">
        <w:trPr>
          <w:trHeight w:val="464"/>
        </w:trPr>
        <w:tc>
          <w:tcPr>
            <w:tcW w:w="2263" w:type="dxa"/>
          </w:tcPr>
          <w:p w14:paraId="33E4B243" w14:textId="06AE0387" w:rsidR="00133EF3" w:rsidRPr="00F22055" w:rsidRDefault="00133EF3" w:rsidP="00133EF3">
            <w:pPr>
              <w:jc w:val="both"/>
              <w:rPr>
                <w:rFonts w:ascii="Times New Roman" w:hAnsi="Times New Roman"/>
                <w:b/>
                <w:bCs/>
              </w:rPr>
            </w:pPr>
            <w:r w:rsidRPr="00F22055">
              <w:rPr>
                <w:rFonts w:ascii="Times New Roman" w:hAnsi="Times New Roman"/>
              </w:rPr>
              <w:t>Stomach cramps</w:t>
            </w:r>
          </w:p>
        </w:tc>
        <w:tc>
          <w:tcPr>
            <w:tcW w:w="5103" w:type="dxa"/>
          </w:tcPr>
          <w:p w14:paraId="67977813" w14:textId="0BF20095" w:rsidR="00133EF3" w:rsidRDefault="00133EF3" w:rsidP="00133EF3">
            <w:pPr>
              <w:spacing w:line="480" w:lineRule="auto"/>
              <w:jc w:val="both"/>
              <w:rPr>
                <w:rFonts w:ascii="Times New Roman" w:hAnsi="Times New Roman"/>
              </w:rPr>
            </w:pPr>
            <w:r w:rsidRPr="00F22055">
              <w:rPr>
                <w:rFonts w:ascii="Times New Roman" w:hAnsi="Times New Roman"/>
              </w:rPr>
              <w:t>Abdominal cramp</w:t>
            </w:r>
            <w:r>
              <w:rPr>
                <w:rFonts w:ascii="Times New Roman" w:hAnsi="Times New Roman"/>
              </w:rPr>
              <w:t>; o</w:t>
            </w:r>
            <w:r w:rsidRPr="00F22055">
              <w:rPr>
                <w:rFonts w:ascii="Times New Roman" w:hAnsi="Times New Roman"/>
              </w:rPr>
              <w:t>ther and unspecified abdominal pain</w:t>
            </w:r>
          </w:p>
        </w:tc>
        <w:tc>
          <w:tcPr>
            <w:tcW w:w="5245" w:type="dxa"/>
          </w:tcPr>
          <w:p w14:paraId="38E65289" w14:textId="2792AE18" w:rsidR="00133EF3" w:rsidRPr="00F22055" w:rsidRDefault="00133EF3" w:rsidP="00133EF3">
            <w:pPr>
              <w:jc w:val="both"/>
              <w:rPr>
                <w:rFonts w:ascii="Times New Roman" w:hAnsi="Times New Roman"/>
              </w:rPr>
            </w:pPr>
            <w:r w:rsidRPr="00F22055">
              <w:rPr>
                <w:rFonts w:ascii="Times New Roman" w:hAnsi="Times New Roman"/>
              </w:rPr>
              <w:t>51197009 - Stomach cramps (finding</w:t>
            </w:r>
          </w:p>
        </w:tc>
      </w:tr>
      <w:tr w:rsidR="00133EF3" w:rsidRPr="00F22055" w14:paraId="20681DB1" w14:textId="77777777" w:rsidTr="006A0A54">
        <w:trPr>
          <w:trHeight w:val="464"/>
        </w:trPr>
        <w:tc>
          <w:tcPr>
            <w:tcW w:w="2263" w:type="dxa"/>
          </w:tcPr>
          <w:p w14:paraId="0C684711" w14:textId="412D9779" w:rsidR="00133EF3" w:rsidRPr="00F22055" w:rsidRDefault="00133EF3" w:rsidP="00133EF3">
            <w:pPr>
              <w:jc w:val="both"/>
              <w:rPr>
                <w:rFonts w:ascii="Times New Roman" w:hAnsi="Times New Roman"/>
                <w:b/>
                <w:bCs/>
              </w:rPr>
            </w:pPr>
            <w:r w:rsidRPr="00F22055">
              <w:rPr>
                <w:rFonts w:ascii="Times New Roman" w:hAnsi="Times New Roman"/>
              </w:rPr>
              <w:t xml:space="preserve">Regurgitation </w:t>
            </w:r>
          </w:p>
        </w:tc>
        <w:tc>
          <w:tcPr>
            <w:tcW w:w="5103" w:type="dxa"/>
          </w:tcPr>
          <w:p w14:paraId="177B1525" w14:textId="24F4C56C" w:rsidR="00133EF3" w:rsidRDefault="00133EF3" w:rsidP="00133EF3">
            <w:pPr>
              <w:spacing w:line="276" w:lineRule="auto"/>
              <w:jc w:val="both"/>
              <w:rPr>
                <w:rFonts w:ascii="Times New Roman" w:hAnsi="Times New Roman"/>
              </w:rPr>
            </w:pPr>
            <w:r w:rsidRPr="00F22055">
              <w:rPr>
                <w:rFonts w:ascii="Times New Roman" w:hAnsi="Times New Roman"/>
              </w:rPr>
              <w:t>Spitting up</w:t>
            </w:r>
            <w:r>
              <w:rPr>
                <w:rFonts w:ascii="Times New Roman" w:hAnsi="Times New Roman"/>
              </w:rPr>
              <w:t>; b</w:t>
            </w:r>
            <w:r w:rsidRPr="00F22055">
              <w:rPr>
                <w:rFonts w:ascii="Times New Roman" w:hAnsi="Times New Roman"/>
              </w:rPr>
              <w:t>ackward flow of refluxed gastric content into the mouth or hypopharynx</w:t>
            </w:r>
            <w:r>
              <w:rPr>
                <w:rFonts w:ascii="Times New Roman" w:hAnsi="Times New Roman"/>
              </w:rPr>
              <w:t>; l</w:t>
            </w:r>
            <w:r w:rsidRPr="00F22055">
              <w:rPr>
                <w:rFonts w:ascii="Times New Roman" w:hAnsi="Times New Roman"/>
              </w:rPr>
              <w:t xml:space="preserve">aryngopharyngeal </w:t>
            </w:r>
            <w:r>
              <w:rPr>
                <w:rFonts w:ascii="Times New Roman" w:hAnsi="Times New Roman"/>
              </w:rPr>
              <w:t>r</w:t>
            </w:r>
            <w:r w:rsidRPr="00F22055">
              <w:rPr>
                <w:rFonts w:ascii="Times New Roman" w:hAnsi="Times New Roman"/>
              </w:rPr>
              <w:t>eflux</w:t>
            </w:r>
            <w:r>
              <w:rPr>
                <w:rFonts w:ascii="Times New Roman" w:hAnsi="Times New Roman"/>
              </w:rPr>
              <w:t>; g</w:t>
            </w:r>
            <w:r w:rsidRPr="00F22055">
              <w:rPr>
                <w:rFonts w:ascii="Times New Roman" w:hAnsi="Times New Roman"/>
              </w:rPr>
              <w:t>astric contents regurgitation</w:t>
            </w:r>
          </w:p>
        </w:tc>
        <w:tc>
          <w:tcPr>
            <w:tcW w:w="5245" w:type="dxa"/>
          </w:tcPr>
          <w:p w14:paraId="21886ECD" w14:textId="77777777" w:rsidR="00133EF3" w:rsidRPr="00F22055" w:rsidRDefault="00133EF3" w:rsidP="00133EF3">
            <w:pPr>
              <w:spacing w:line="480" w:lineRule="auto"/>
              <w:jc w:val="both"/>
              <w:rPr>
                <w:rFonts w:ascii="Times New Roman" w:hAnsi="Times New Roman"/>
              </w:rPr>
            </w:pPr>
            <w:r w:rsidRPr="00600082">
              <w:rPr>
                <w:rFonts w:ascii="Times New Roman" w:hAnsi="Times New Roman"/>
              </w:rPr>
              <w:t>78104003 - Regurgitation of gastric content (finding)</w:t>
            </w:r>
          </w:p>
          <w:p w14:paraId="67E6E83B" w14:textId="77777777" w:rsidR="00133EF3" w:rsidRPr="00F22055" w:rsidRDefault="00133EF3" w:rsidP="00133EF3">
            <w:pPr>
              <w:jc w:val="both"/>
              <w:rPr>
                <w:rFonts w:ascii="Times New Roman" w:hAnsi="Times New Roman"/>
              </w:rPr>
            </w:pPr>
          </w:p>
        </w:tc>
      </w:tr>
      <w:tr w:rsidR="00133EF3" w:rsidRPr="00F22055" w14:paraId="712682C6" w14:textId="77777777" w:rsidTr="006A0A54">
        <w:trPr>
          <w:trHeight w:val="308"/>
        </w:trPr>
        <w:tc>
          <w:tcPr>
            <w:tcW w:w="2263" w:type="dxa"/>
          </w:tcPr>
          <w:p w14:paraId="5B9AD82D" w14:textId="7C14F56E" w:rsidR="00133EF3" w:rsidRPr="00F22055" w:rsidRDefault="00133EF3" w:rsidP="00133EF3">
            <w:pPr>
              <w:jc w:val="both"/>
              <w:rPr>
                <w:rFonts w:ascii="Times New Roman" w:hAnsi="Times New Roman"/>
                <w:b/>
                <w:bCs/>
              </w:rPr>
            </w:pPr>
            <w:r w:rsidRPr="00F22055">
              <w:rPr>
                <w:rFonts w:ascii="Times New Roman" w:hAnsi="Times New Roman"/>
              </w:rPr>
              <w:t>Indigestion</w:t>
            </w:r>
          </w:p>
        </w:tc>
        <w:tc>
          <w:tcPr>
            <w:tcW w:w="5103" w:type="dxa"/>
          </w:tcPr>
          <w:p w14:paraId="5E642757" w14:textId="4B186676" w:rsidR="00133EF3" w:rsidRDefault="00133EF3" w:rsidP="00133EF3">
            <w:pPr>
              <w:jc w:val="both"/>
              <w:rPr>
                <w:rFonts w:ascii="Times New Roman" w:hAnsi="Times New Roman"/>
              </w:rPr>
            </w:pPr>
            <w:r w:rsidRPr="00F22055">
              <w:rPr>
                <w:rFonts w:ascii="Times New Roman" w:hAnsi="Times New Roman"/>
              </w:rPr>
              <w:t>Dyspepsia</w:t>
            </w:r>
          </w:p>
        </w:tc>
        <w:tc>
          <w:tcPr>
            <w:tcW w:w="5245" w:type="dxa"/>
          </w:tcPr>
          <w:p w14:paraId="43460B26" w14:textId="1B5D2379" w:rsidR="00133EF3" w:rsidRPr="00F22055" w:rsidRDefault="00133EF3" w:rsidP="00133EF3">
            <w:pPr>
              <w:spacing w:line="480" w:lineRule="auto"/>
              <w:jc w:val="both"/>
              <w:rPr>
                <w:rFonts w:ascii="Times New Roman" w:hAnsi="Times New Roman"/>
              </w:rPr>
            </w:pPr>
            <w:r w:rsidRPr="00F22055">
              <w:rPr>
                <w:rFonts w:ascii="Times New Roman" w:hAnsi="Times New Roman"/>
              </w:rPr>
              <w:t>162031009 - Indigestion</w:t>
            </w:r>
          </w:p>
        </w:tc>
      </w:tr>
      <w:tr w:rsidR="00133EF3" w:rsidRPr="00F22055" w14:paraId="4D1E9F9E" w14:textId="77777777" w:rsidTr="006A0A54">
        <w:trPr>
          <w:trHeight w:val="542"/>
        </w:trPr>
        <w:tc>
          <w:tcPr>
            <w:tcW w:w="2263" w:type="dxa"/>
          </w:tcPr>
          <w:p w14:paraId="50F32A7D" w14:textId="314F09EB" w:rsidR="00133EF3" w:rsidRPr="00F22055" w:rsidRDefault="00133EF3" w:rsidP="00133EF3">
            <w:pPr>
              <w:jc w:val="both"/>
              <w:rPr>
                <w:rFonts w:ascii="Times New Roman" w:hAnsi="Times New Roman"/>
              </w:rPr>
            </w:pPr>
            <w:r w:rsidRPr="00F22055">
              <w:rPr>
                <w:rFonts w:ascii="Times New Roman" w:hAnsi="Times New Roman"/>
              </w:rPr>
              <w:lastRenderedPageBreak/>
              <w:t xml:space="preserve">Heartburn </w:t>
            </w:r>
          </w:p>
        </w:tc>
        <w:tc>
          <w:tcPr>
            <w:tcW w:w="5103" w:type="dxa"/>
          </w:tcPr>
          <w:p w14:paraId="1BB1CB43" w14:textId="155882E2" w:rsidR="00133EF3" w:rsidRPr="00F22055" w:rsidRDefault="00133EF3" w:rsidP="00133EF3">
            <w:pPr>
              <w:spacing w:line="480" w:lineRule="auto"/>
              <w:jc w:val="both"/>
              <w:rPr>
                <w:rFonts w:ascii="Times New Roman" w:hAnsi="Times New Roman"/>
              </w:rPr>
            </w:pPr>
            <w:r w:rsidRPr="00F22055">
              <w:rPr>
                <w:rFonts w:ascii="Times New Roman" w:hAnsi="Times New Roman"/>
              </w:rPr>
              <w:t>Pyrosis</w:t>
            </w:r>
            <w:r>
              <w:rPr>
                <w:rFonts w:ascii="Times New Roman" w:hAnsi="Times New Roman"/>
              </w:rPr>
              <w:t>; b</w:t>
            </w:r>
            <w:r w:rsidRPr="00F22055">
              <w:rPr>
                <w:rFonts w:ascii="Times New Roman" w:hAnsi="Times New Roman"/>
              </w:rPr>
              <w:t>urning reflu</w:t>
            </w:r>
            <w:r>
              <w:rPr>
                <w:rFonts w:ascii="Times New Roman" w:hAnsi="Times New Roman"/>
              </w:rPr>
              <w:t>x</w:t>
            </w:r>
          </w:p>
        </w:tc>
        <w:tc>
          <w:tcPr>
            <w:tcW w:w="5245" w:type="dxa"/>
          </w:tcPr>
          <w:p w14:paraId="0ECF989E" w14:textId="358BBFB6" w:rsidR="00133EF3" w:rsidRPr="00F22055" w:rsidRDefault="00133EF3" w:rsidP="00133EF3">
            <w:pPr>
              <w:spacing w:line="480" w:lineRule="auto"/>
              <w:jc w:val="both"/>
              <w:rPr>
                <w:rFonts w:ascii="Times New Roman" w:hAnsi="Times New Roman"/>
              </w:rPr>
            </w:pPr>
            <w:r w:rsidRPr="00F22055">
              <w:rPr>
                <w:rFonts w:ascii="Times New Roman" w:hAnsi="Times New Roman"/>
              </w:rPr>
              <w:t>16331000 - Heartburn (finding</w:t>
            </w:r>
            <w:r>
              <w:rPr>
                <w:rFonts w:ascii="Times New Roman" w:hAnsi="Times New Roman"/>
              </w:rPr>
              <w:t>)</w:t>
            </w:r>
          </w:p>
        </w:tc>
      </w:tr>
      <w:tr w:rsidR="00133EF3" w:rsidRPr="00F22055" w14:paraId="3168E1B0" w14:textId="77777777" w:rsidTr="006A0A54">
        <w:trPr>
          <w:trHeight w:val="139"/>
        </w:trPr>
        <w:tc>
          <w:tcPr>
            <w:tcW w:w="2263" w:type="dxa"/>
          </w:tcPr>
          <w:p w14:paraId="1AD9D157" w14:textId="716B119D" w:rsidR="00133EF3" w:rsidRPr="00F22055" w:rsidRDefault="00133EF3" w:rsidP="00133EF3">
            <w:pPr>
              <w:jc w:val="both"/>
              <w:rPr>
                <w:rFonts w:ascii="Times New Roman" w:hAnsi="Times New Roman"/>
              </w:rPr>
            </w:pPr>
            <w:r w:rsidRPr="00F22055">
              <w:rPr>
                <w:rFonts w:ascii="Times New Roman" w:hAnsi="Times New Roman"/>
              </w:rPr>
              <w:t>Acid reflux</w:t>
            </w:r>
          </w:p>
        </w:tc>
        <w:tc>
          <w:tcPr>
            <w:tcW w:w="5103" w:type="dxa"/>
          </w:tcPr>
          <w:p w14:paraId="3140A510" w14:textId="29D7675C" w:rsidR="00133EF3" w:rsidRPr="00F22055" w:rsidRDefault="00133EF3" w:rsidP="00133EF3">
            <w:pPr>
              <w:spacing w:line="480" w:lineRule="auto"/>
              <w:jc w:val="both"/>
              <w:rPr>
                <w:rFonts w:ascii="Times New Roman" w:hAnsi="Times New Roman"/>
              </w:rPr>
            </w:pPr>
            <w:r w:rsidRPr="00F22055">
              <w:rPr>
                <w:rFonts w:ascii="Times New Roman" w:hAnsi="Times New Roman"/>
              </w:rPr>
              <w:t>Gastroesophageal reflux</w:t>
            </w:r>
          </w:p>
        </w:tc>
        <w:tc>
          <w:tcPr>
            <w:tcW w:w="5245" w:type="dxa"/>
          </w:tcPr>
          <w:p w14:paraId="180921F8" w14:textId="47A4F503" w:rsidR="00133EF3" w:rsidRPr="00F22055" w:rsidRDefault="00133EF3" w:rsidP="00133EF3">
            <w:pPr>
              <w:spacing w:line="480" w:lineRule="auto"/>
              <w:jc w:val="both"/>
              <w:rPr>
                <w:rFonts w:ascii="Times New Roman" w:hAnsi="Times New Roman"/>
              </w:rPr>
            </w:pPr>
            <w:r w:rsidRPr="00F22055">
              <w:rPr>
                <w:rFonts w:ascii="Times New Roman" w:hAnsi="Times New Roman"/>
              </w:rPr>
              <w:t>698065002  - Acid reflux (finding)</w:t>
            </w:r>
            <w:r w:rsidRPr="00F22055">
              <w:rPr>
                <w:rFonts w:ascii="Times New Roman" w:hAnsi="Times New Roman"/>
                <w:highlight w:val="yellow"/>
              </w:rPr>
              <w:t xml:space="preserve"> </w:t>
            </w:r>
          </w:p>
        </w:tc>
      </w:tr>
      <w:tr w:rsidR="00DA383A" w:rsidRPr="00F22055" w14:paraId="363FFCFE" w14:textId="77777777" w:rsidTr="006A0A54">
        <w:trPr>
          <w:trHeight w:val="139"/>
        </w:trPr>
        <w:tc>
          <w:tcPr>
            <w:tcW w:w="2263" w:type="dxa"/>
          </w:tcPr>
          <w:p w14:paraId="7F92ADCA" w14:textId="44DFFC23" w:rsidR="00DA383A" w:rsidRPr="00F22055" w:rsidRDefault="00DA383A" w:rsidP="00DA383A">
            <w:pPr>
              <w:jc w:val="both"/>
              <w:rPr>
                <w:rFonts w:ascii="Times New Roman" w:hAnsi="Times New Roman"/>
              </w:rPr>
            </w:pPr>
            <w:r w:rsidRPr="00F22055">
              <w:rPr>
                <w:rFonts w:ascii="Times New Roman" w:hAnsi="Times New Roman"/>
              </w:rPr>
              <w:t xml:space="preserve">Constipation </w:t>
            </w:r>
          </w:p>
        </w:tc>
        <w:tc>
          <w:tcPr>
            <w:tcW w:w="5103" w:type="dxa"/>
          </w:tcPr>
          <w:p w14:paraId="39220DBA" w14:textId="5FD8A5E7" w:rsidR="00DA383A" w:rsidRPr="00F22055" w:rsidRDefault="00DA383A" w:rsidP="00DA383A">
            <w:pPr>
              <w:spacing w:line="480" w:lineRule="auto"/>
              <w:jc w:val="both"/>
              <w:rPr>
                <w:rFonts w:ascii="Times New Roman" w:hAnsi="Times New Roman"/>
              </w:rPr>
            </w:pPr>
            <w:r>
              <w:rPr>
                <w:rFonts w:ascii="Times New Roman" w:hAnsi="Times New Roman"/>
              </w:rPr>
              <w:t>None</w:t>
            </w:r>
          </w:p>
        </w:tc>
        <w:tc>
          <w:tcPr>
            <w:tcW w:w="5245" w:type="dxa"/>
          </w:tcPr>
          <w:p w14:paraId="6A756F69" w14:textId="15616AEF" w:rsidR="00DA383A" w:rsidRPr="00F22055" w:rsidRDefault="00DA383A" w:rsidP="00DA383A">
            <w:pPr>
              <w:spacing w:line="480" w:lineRule="auto"/>
              <w:jc w:val="both"/>
              <w:rPr>
                <w:rFonts w:ascii="Times New Roman" w:hAnsi="Times New Roman"/>
              </w:rPr>
            </w:pPr>
            <w:r w:rsidRPr="00F22055">
              <w:rPr>
                <w:rFonts w:ascii="Times New Roman" w:hAnsi="Times New Roman"/>
              </w:rPr>
              <w:t>14760008 - Constipation (finding)</w:t>
            </w:r>
          </w:p>
        </w:tc>
      </w:tr>
      <w:tr w:rsidR="00DA383A" w:rsidRPr="00F22055" w14:paraId="37E0933B" w14:textId="77777777" w:rsidTr="006A0A54">
        <w:trPr>
          <w:trHeight w:val="139"/>
        </w:trPr>
        <w:tc>
          <w:tcPr>
            <w:tcW w:w="2263" w:type="dxa"/>
          </w:tcPr>
          <w:p w14:paraId="5360C685" w14:textId="0C75D86E" w:rsidR="00DA383A" w:rsidRPr="00F22055" w:rsidRDefault="00DA383A" w:rsidP="00DA383A">
            <w:pPr>
              <w:jc w:val="both"/>
              <w:rPr>
                <w:rFonts w:ascii="Times New Roman" w:hAnsi="Times New Roman"/>
              </w:rPr>
            </w:pPr>
            <w:r w:rsidRPr="00F22055">
              <w:rPr>
                <w:rFonts w:ascii="Times New Roman" w:hAnsi="Times New Roman"/>
                <w:b/>
                <w:bCs/>
              </w:rPr>
              <w:t>CARDIOVASCULAR SYSTEM</w:t>
            </w:r>
          </w:p>
        </w:tc>
        <w:tc>
          <w:tcPr>
            <w:tcW w:w="5103" w:type="dxa"/>
          </w:tcPr>
          <w:p w14:paraId="42ACCB6F" w14:textId="77777777" w:rsidR="00DA383A" w:rsidRDefault="00DA383A" w:rsidP="00DA383A">
            <w:pPr>
              <w:spacing w:line="480" w:lineRule="auto"/>
              <w:jc w:val="both"/>
              <w:rPr>
                <w:rFonts w:ascii="Times New Roman" w:hAnsi="Times New Roman"/>
              </w:rPr>
            </w:pPr>
          </w:p>
        </w:tc>
        <w:tc>
          <w:tcPr>
            <w:tcW w:w="5245" w:type="dxa"/>
          </w:tcPr>
          <w:p w14:paraId="7A054979" w14:textId="77777777" w:rsidR="00DA383A" w:rsidRPr="00F22055" w:rsidRDefault="00DA383A" w:rsidP="00DA383A">
            <w:pPr>
              <w:spacing w:line="480" w:lineRule="auto"/>
              <w:jc w:val="both"/>
              <w:rPr>
                <w:rFonts w:ascii="Times New Roman" w:hAnsi="Times New Roman"/>
              </w:rPr>
            </w:pPr>
          </w:p>
        </w:tc>
      </w:tr>
      <w:tr w:rsidR="00DA383A" w:rsidRPr="00F22055" w14:paraId="20B0ADA7" w14:textId="77777777" w:rsidTr="00DA383A">
        <w:trPr>
          <w:trHeight w:val="416"/>
        </w:trPr>
        <w:tc>
          <w:tcPr>
            <w:tcW w:w="2263" w:type="dxa"/>
          </w:tcPr>
          <w:p w14:paraId="6F256DFF" w14:textId="1A3C00CA" w:rsidR="00DA383A" w:rsidRPr="00F22055" w:rsidRDefault="00DA383A" w:rsidP="00DA383A">
            <w:pPr>
              <w:jc w:val="both"/>
              <w:rPr>
                <w:rFonts w:ascii="Times New Roman" w:hAnsi="Times New Roman"/>
              </w:rPr>
            </w:pPr>
            <w:r w:rsidRPr="00F22055">
              <w:rPr>
                <w:rFonts w:ascii="Times New Roman" w:hAnsi="Times New Roman"/>
              </w:rPr>
              <w:t>Tachycardia</w:t>
            </w:r>
          </w:p>
        </w:tc>
        <w:tc>
          <w:tcPr>
            <w:tcW w:w="5103" w:type="dxa"/>
          </w:tcPr>
          <w:p w14:paraId="09F9D3E4" w14:textId="77777777" w:rsidR="00DA383A" w:rsidRDefault="00DA383A" w:rsidP="00DA383A">
            <w:pPr>
              <w:spacing w:line="480" w:lineRule="auto"/>
              <w:jc w:val="both"/>
              <w:rPr>
                <w:rFonts w:ascii="Times New Roman" w:hAnsi="Times New Roman"/>
              </w:rPr>
            </w:pPr>
          </w:p>
        </w:tc>
        <w:tc>
          <w:tcPr>
            <w:tcW w:w="5245" w:type="dxa"/>
          </w:tcPr>
          <w:p w14:paraId="504275DE" w14:textId="72F58B33" w:rsidR="00DA383A" w:rsidRPr="00F22055" w:rsidRDefault="00DA383A" w:rsidP="00DA383A">
            <w:pPr>
              <w:jc w:val="both"/>
              <w:rPr>
                <w:rFonts w:ascii="Times New Roman" w:hAnsi="Times New Roman"/>
              </w:rPr>
            </w:pPr>
            <w:r w:rsidRPr="00F22055">
              <w:rPr>
                <w:rFonts w:ascii="Times New Roman" w:hAnsi="Times New Roman"/>
              </w:rPr>
              <w:t>3424008 –Tachycardia (finding)</w:t>
            </w:r>
          </w:p>
        </w:tc>
      </w:tr>
      <w:tr w:rsidR="00A71DBF" w:rsidRPr="00F22055" w14:paraId="055C5BB5" w14:textId="77777777" w:rsidTr="00602119">
        <w:trPr>
          <w:trHeight w:val="139"/>
        </w:trPr>
        <w:tc>
          <w:tcPr>
            <w:tcW w:w="2263" w:type="dxa"/>
          </w:tcPr>
          <w:p w14:paraId="4E5352DC" w14:textId="77777777" w:rsidR="00A71DBF" w:rsidRDefault="00A71DBF" w:rsidP="00A71DBF">
            <w:pPr>
              <w:jc w:val="both"/>
              <w:rPr>
                <w:rFonts w:ascii="Times New Roman" w:hAnsi="Times New Roman"/>
              </w:rPr>
            </w:pPr>
            <w:r w:rsidRPr="00223787">
              <w:rPr>
                <w:rFonts w:ascii="Times New Roman" w:hAnsi="Times New Roman"/>
              </w:rPr>
              <w:t>Bradycardia</w:t>
            </w:r>
          </w:p>
        </w:tc>
        <w:tc>
          <w:tcPr>
            <w:tcW w:w="5103" w:type="dxa"/>
          </w:tcPr>
          <w:p w14:paraId="6D9EAF3D" w14:textId="77777777" w:rsidR="00A71DBF" w:rsidRDefault="00A71DBF" w:rsidP="00A71DBF">
            <w:pPr>
              <w:jc w:val="both"/>
              <w:rPr>
                <w:rFonts w:ascii="Times New Roman" w:hAnsi="Times New Roman"/>
              </w:rPr>
            </w:pPr>
            <w:r>
              <w:rPr>
                <w:rFonts w:ascii="Times New Roman" w:hAnsi="Times New Roman"/>
              </w:rPr>
              <w:t>None</w:t>
            </w:r>
          </w:p>
        </w:tc>
        <w:tc>
          <w:tcPr>
            <w:tcW w:w="5245" w:type="dxa"/>
          </w:tcPr>
          <w:p w14:paraId="7BB5B7E2" w14:textId="77777777" w:rsidR="00A71DBF" w:rsidRPr="00CD37C2" w:rsidRDefault="00A71DBF" w:rsidP="00A71DBF">
            <w:pPr>
              <w:jc w:val="both"/>
              <w:rPr>
                <w:rFonts w:ascii="Times New Roman" w:hAnsi="Times New Roman"/>
              </w:rPr>
            </w:pPr>
            <w:r w:rsidRPr="00A71DBF">
              <w:rPr>
                <w:rFonts w:ascii="Times New Roman" w:hAnsi="Times New Roman"/>
              </w:rPr>
              <w:t xml:space="preserve">48867003 </w:t>
            </w:r>
            <w:r>
              <w:rPr>
                <w:rFonts w:ascii="Times New Roman" w:hAnsi="Times New Roman"/>
              </w:rPr>
              <w:t xml:space="preserve">- </w:t>
            </w:r>
            <w:r w:rsidRPr="00223787">
              <w:rPr>
                <w:rFonts w:ascii="Times New Roman" w:hAnsi="Times New Roman"/>
              </w:rPr>
              <w:t>Bradycardia (finding)</w:t>
            </w:r>
          </w:p>
        </w:tc>
      </w:tr>
      <w:tr w:rsidR="00962D5E" w:rsidRPr="00F22055" w14:paraId="461F4560" w14:textId="77777777" w:rsidTr="006B43AD">
        <w:trPr>
          <w:trHeight w:val="139"/>
        </w:trPr>
        <w:tc>
          <w:tcPr>
            <w:tcW w:w="2263" w:type="dxa"/>
          </w:tcPr>
          <w:p w14:paraId="51A17AE5" w14:textId="38B55954" w:rsidR="00962D5E" w:rsidRPr="007A10D7" w:rsidRDefault="00962D5E" w:rsidP="00962D5E">
            <w:pPr>
              <w:jc w:val="both"/>
              <w:rPr>
                <w:rFonts w:ascii="Times New Roman" w:hAnsi="Times New Roman"/>
              </w:rPr>
            </w:pPr>
            <w:r>
              <w:rPr>
                <w:rFonts w:ascii="Times New Roman" w:hAnsi="Times New Roman"/>
              </w:rPr>
              <w:t>Cardiac arrest</w:t>
            </w:r>
          </w:p>
        </w:tc>
        <w:tc>
          <w:tcPr>
            <w:tcW w:w="5103" w:type="dxa"/>
          </w:tcPr>
          <w:p w14:paraId="3AF481AD" w14:textId="77777777" w:rsidR="00962D5E" w:rsidRDefault="00962D5E" w:rsidP="00962D5E">
            <w:pPr>
              <w:jc w:val="both"/>
              <w:rPr>
                <w:rFonts w:ascii="Times New Roman" w:hAnsi="Times New Roman"/>
              </w:rPr>
            </w:pPr>
            <w:r>
              <w:rPr>
                <w:rFonts w:ascii="Times New Roman" w:hAnsi="Times New Roman"/>
              </w:rPr>
              <w:t>Heart attack</w:t>
            </w:r>
          </w:p>
        </w:tc>
        <w:tc>
          <w:tcPr>
            <w:tcW w:w="5245" w:type="dxa"/>
          </w:tcPr>
          <w:p w14:paraId="511FA58F" w14:textId="77777777" w:rsidR="00962D5E" w:rsidRPr="00600082" w:rsidRDefault="00962D5E" w:rsidP="00962D5E">
            <w:pPr>
              <w:jc w:val="both"/>
              <w:rPr>
                <w:rFonts w:ascii="Times New Roman" w:hAnsi="Times New Roman"/>
              </w:rPr>
            </w:pPr>
            <w:r w:rsidRPr="00CD37C2">
              <w:rPr>
                <w:rFonts w:ascii="Times New Roman" w:hAnsi="Times New Roman"/>
              </w:rPr>
              <w:t>410429000</w:t>
            </w:r>
            <w:r>
              <w:rPr>
                <w:rFonts w:ascii="Times New Roman" w:hAnsi="Times New Roman"/>
              </w:rPr>
              <w:t xml:space="preserve"> – Cardiac arrest (finding)</w:t>
            </w:r>
          </w:p>
        </w:tc>
      </w:tr>
      <w:tr w:rsidR="00B35A4F" w:rsidRPr="00F22055" w14:paraId="37B78047" w14:textId="77777777" w:rsidTr="006A0A54">
        <w:trPr>
          <w:trHeight w:val="139"/>
        </w:trPr>
        <w:tc>
          <w:tcPr>
            <w:tcW w:w="2263" w:type="dxa"/>
          </w:tcPr>
          <w:p w14:paraId="2B90CF7E" w14:textId="07B75529" w:rsidR="00B35A4F" w:rsidRPr="00F22055" w:rsidRDefault="00B35A4F" w:rsidP="00B35A4F">
            <w:pPr>
              <w:jc w:val="both"/>
              <w:rPr>
                <w:rFonts w:ascii="Times New Roman" w:hAnsi="Times New Roman"/>
              </w:rPr>
            </w:pPr>
            <w:r w:rsidRPr="00F22055">
              <w:rPr>
                <w:rFonts w:ascii="Times New Roman" w:hAnsi="Times New Roman"/>
              </w:rPr>
              <w:t>Hypotension</w:t>
            </w:r>
          </w:p>
        </w:tc>
        <w:tc>
          <w:tcPr>
            <w:tcW w:w="5103" w:type="dxa"/>
          </w:tcPr>
          <w:p w14:paraId="6D74CD0B" w14:textId="1F4AAF08" w:rsidR="00B35A4F" w:rsidRDefault="00B35A4F" w:rsidP="00B35A4F">
            <w:pPr>
              <w:spacing w:line="480" w:lineRule="auto"/>
              <w:jc w:val="both"/>
              <w:rPr>
                <w:rFonts w:ascii="Times New Roman" w:hAnsi="Times New Roman"/>
              </w:rPr>
            </w:pPr>
            <w:r w:rsidRPr="00F22055">
              <w:rPr>
                <w:rFonts w:ascii="Times New Roman" w:hAnsi="Times New Roman"/>
              </w:rPr>
              <w:t>Low blood pressure</w:t>
            </w:r>
          </w:p>
        </w:tc>
        <w:tc>
          <w:tcPr>
            <w:tcW w:w="5245" w:type="dxa"/>
          </w:tcPr>
          <w:p w14:paraId="34EB08A5" w14:textId="752D610B" w:rsidR="00B35A4F" w:rsidRPr="00F22055" w:rsidRDefault="00B35A4F" w:rsidP="00B35A4F">
            <w:pPr>
              <w:jc w:val="both"/>
              <w:rPr>
                <w:rFonts w:ascii="Times New Roman" w:hAnsi="Times New Roman"/>
              </w:rPr>
            </w:pPr>
            <w:r w:rsidRPr="00F22055">
              <w:rPr>
                <w:rFonts w:ascii="Times New Roman" w:hAnsi="Times New Roman"/>
              </w:rPr>
              <w:t>45007003 - Low blood pressure (disorder)</w:t>
            </w:r>
          </w:p>
        </w:tc>
      </w:tr>
      <w:tr w:rsidR="00962D5E" w:rsidRPr="00F22055" w14:paraId="12BC709A" w14:textId="77777777" w:rsidTr="00A66E4B">
        <w:trPr>
          <w:trHeight w:val="139"/>
        </w:trPr>
        <w:tc>
          <w:tcPr>
            <w:tcW w:w="2263" w:type="dxa"/>
          </w:tcPr>
          <w:p w14:paraId="31524774" w14:textId="77777777" w:rsidR="00962D5E" w:rsidRPr="00F22055" w:rsidRDefault="00962D5E" w:rsidP="00962D5E">
            <w:pPr>
              <w:jc w:val="both"/>
              <w:rPr>
                <w:rFonts w:ascii="Times New Roman" w:hAnsi="Times New Roman"/>
              </w:rPr>
            </w:pPr>
            <w:r w:rsidRPr="00F22055">
              <w:rPr>
                <w:rFonts w:ascii="Times New Roman" w:hAnsi="Times New Roman"/>
              </w:rPr>
              <w:t xml:space="preserve">Shock </w:t>
            </w:r>
          </w:p>
        </w:tc>
        <w:tc>
          <w:tcPr>
            <w:tcW w:w="5103" w:type="dxa"/>
          </w:tcPr>
          <w:p w14:paraId="3C8BF825" w14:textId="77777777" w:rsidR="00962D5E" w:rsidRDefault="00962D5E" w:rsidP="00962D5E">
            <w:pPr>
              <w:spacing w:line="480" w:lineRule="auto"/>
              <w:jc w:val="both"/>
              <w:rPr>
                <w:rFonts w:ascii="Times New Roman" w:hAnsi="Times New Roman"/>
              </w:rPr>
            </w:pPr>
          </w:p>
        </w:tc>
        <w:tc>
          <w:tcPr>
            <w:tcW w:w="5245" w:type="dxa"/>
          </w:tcPr>
          <w:p w14:paraId="60BB7676" w14:textId="77777777" w:rsidR="00962D5E" w:rsidRPr="00F22055" w:rsidRDefault="00962D5E" w:rsidP="00962D5E">
            <w:pPr>
              <w:jc w:val="both"/>
              <w:rPr>
                <w:rFonts w:ascii="Times New Roman" w:hAnsi="Times New Roman"/>
              </w:rPr>
            </w:pPr>
            <w:r w:rsidRPr="00F22055">
              <w:rPr>
                <w:rFonts w:ascii="Times New Roman" w:hAnsi="Times New Roman"/>
              </w:rPr>
              <w:t xml:space="preserve">27942005 – Shock (finding) </w:t>
            </w:r>
          </w:p>
        </w:tc>
      </w:tr>
      <w:tr w:rsidR="008457CC" w:rsidRPr="00F22055" w14:paraId="211122EC" w14:textId="77777777" w:rsidTr="006A0A54">
        <w:trPr>
          <w:trHeight w:val="139"/>
        </w:trPr>
        <w:tc>
          <w:tcPr>
            <w:tcW w:w="2263" w:type="dxa"/>
          </w:tcPr>
          <w:p w14:paraId="629FB175" w14:textId="167A5347" w:rsidR="008457CC" w:rsidRPr="00DB5C30" w:rsidRDefault="008457CC" w:rsidP="008457CC">
            <w:pPr>
              <w:jc w:val="both"/>
              <w:rPr>
                <w:rFonts w:ascii="Times New Roman" w:hAnsi="Times New Roman"/>
                <w:b/>
                <w:bCs/>
              </w:rPr>
            </w:pPr>
            <w:r w:rsidRPr="00DB5C30">
              <w:rPr>
                <w:rFonts w:ascii="Times New Roman" w:hAnsi="Times New Roman"/>
                <w:b/>
                <w:bCs/>
                <w:color w:val="202124"/>
                <w:sz w:val="22"/>
                <w:szCs w:val="22"/>
                <w:shd w:val="clear" w:color="auto" w:fill="FFFFFF"/>
              </w:rPr>
              <w:t>NERVOUS SYSTEM</w:t>
            </w:r>
          </w:p>
        </w:tc>
        <w:tc>
          <w:tcPr>
            <w:tcW w:w="5103" w:type="dxa"/>
          </w:tcPr>
          <w:p w14:paraId="2367C96C" w14:textId="77777777" w:rsidR="008457CC" w:rsidRDefault="008457CC" w:rsidP="008457CC">
            <w:pPr>
              <w:spacing w:line="480" w:lineRule="auto"/>
              <w:jc w:val="both"/>
              <w:rPr>
                <w:rFonts w:ascii="Times New Roman" w:hAnsi="Times New Roman"/>
              </w:rPr>
            </w:pPr>
          </w:p>
        </w:tc>
        <w:tc>
          <w:tcPr>
            <w:tcW w:w="5245" w:type="dxa"/>
          </w:tcPr>
          <w:p w14:paraId="5FA6E7A2" w14:textId="77777777" w:rsidR="008457CC" w:rsidRPr="00F22055" w:rsidRDefault="008457CC" w:rsidP="008457CC">
            <w:pPr>
              <w:spacing w:line="480" w:lineRule="auto"/>
              <w:jc w:val="both"/>
              <w:rPr>
                <w:rFonts w:ascii="Times New Roman" w:hAnsi="Times New Roman"/>
              </w:rPr>
            </w:pPr>
          </w:p>
        </w:tc>
      </w:tr>
      <w:tr w:rsidR="008457CC" w:rsidRPr="00F22055" w14:paraId="696D2816" w14:textId="77777777" w:rsidTr="006A0A54">
        <w:trPr>
          <w:trHeight w:val="139"/>
        </w:trPr>
        <w:tc>
          <w:tcPr>
            <w:tcW w:w="2263" w:type="dxa"/>
          </w:tcPr>
          <w:p w14:paraId="6857DD97" w14:textId="6DD9829D" w:rsidR="008457CC" w:rsidRPr="00F22055" w:rsidRDefault="008457CC" w:rsidP="008457CC">
            <w:pPr>
              <w:jc w:val="both"/>
              <w:rPr>
                <w:rFonts w:ascii="Times New Roman" w:hAnsi="Times New Roman"/>
              </w:rPr>
            </w:pPr>
            <w:r w:rsidRPr="008C3B90">
              <w:rPr>
                <w:rFonts w:ascii="Times New Roman" w:hAnsi="Times New Roman"/>
                <w:color w:val="000000"/>
              </w:rPr>
              <w:t>Dizziness (as an indicator of hypotension)</w:t>
            </w:r>
          </w:p>
        </w:tc>
        <w:tc>
          <w:tcPr>
            <w:tcW w:w="5103" w:type="dxa"/>
          </w:tcPr>
          <w:p w14:paraId="0DDCC8DE" w14:textId="4C74A73D" w:rsidR="008457CC" w:rsidRDefault="008457CC" w:rsidP="008457CC">
            <w:pPr>
              <w:spacing w:line="480" w:lineRule="auto"/>
              <w:jc w:val="both"/>
              <w:rPr>
                <w:rFonts w:ascii="Times New Roman" w:hAnsi="Times New Roman"/>
              </w:rPr>
            </w:pPr>
            <w:r w:rsidRPr="008C3B90">
              <w:rPr>
                <w:rFonts w:ascii="Times New Roman" w:hAnsi="Times New Roman"/>
                <w:color w:val="000000"/>
              </w:rPr>
              <w:t>Vertigo, faintness</w:t>
            </w:r>
          </w:p>
        </w:tc>
        <w:tc>
          <w:tcPr>
            <w:tcW w:w="5245" w:type="dxa"/>
          </w:tcPr>
          <w:p w14:paraId="6A12AC69" w14:textId="32409FB6" w:rsidR="008457CC" w:rsidRPr="00F22055" w:rsidRDefault="008457CC" w:rsidP="008457CC">
            <w:pPr>
              <w:spacing w:line="480" w:lineRule="auto"/>
              <w:jc w:val="both"/>
              <w:rPr>
                <w:rFonts w:ascii="Times New Roman" w:hAnsi="Times New Roman"/>
              </w:rPr>
            </w:pPr>
            <w:r w:rsidRPr="006D0C7A">
              <w:rPr>
                <w:rFonts w:ascii="Times New Roman" w:hAnsi="Times New Roman"/>
                <w:color w:val="000000"/>
              </w:rPr>
              <w:t>404640003 - Dizziness (finding)</w:t>
            </w:r>
          </w:p>
        </w:tc>
      </w:tr>
      <w:tr w:rsidR="008457CC" w:rsidRPr="00F22055" w14:paraId="5F7D5470" w14:textId="77777777" w:rsidTr="006A0A54">
        <w:trPr>
          <w:trHeight w:val="139"/>
        </w:trPr>
        <w:tc>
          <w:tcPr>
            <w:tcW w:w="2263" w:type="dxa"/>
          </w:tcPr>
          <w:p w14:paraId="01DE53A8" w14:textId="3D9CA0A8" w:rsidR="008457CC" w:rsidRPr="008C3B90" w:rsidRDefault="008457CC" w:rsidP="008457CC">
            <w:pPr>
              <w:jc w:val="both"/>
              <w:rPr>
                <w:rFonts w:ascii="Times New Roman" w:hAnsi="Times New Roman"/>
                <w:color w:val="000000"/>
              </w:rPr>
            </w:pPr>
            <w:r w:rsidRPr="008C3B90">
              <w:rPr>
                <w:rFonts w:ascii="Times New Roman" w:hAnsi="Times New Roman"/>
                <w:color w:val="000000"/>
              </w:rPr>
              <w:t>Sense of impending doom</w:t>
            </w:r>
          </w:p>
        </w:tc>
        <w:tc>
          <w:tcPr>
            <w:tcW w:w="5103" w:type="dxa"/>
          </w:tcPr>
          <w:p w14:paraId="493BFB85" w14:textId="3CCC0F58" w:rsidR="008457CC" w:rsidRPr="008C3B90" w:rsidRDefault="008457CC" w:rsidP="008457CC">
            <w:pPr>
              <w:spacing w:line="480" w:lineRule="auto"/>
              <w:jc w:val="both"/>
              <w:rPr>
                <w:rFonts w:ascii="Times New Roman" w:hAnsi="Times New Roman"/>
                <w:color w:val="000000"/>
              </w:rPr>
            </w:pPr>
            <w:r w:rsidRPr="008C3B90">
              <w:rPr>
                <w:rFonts w:ascii="Times New Roman" w:hAnsi="Times New Roman"/>
                <w:color w:val="000000"/>
              </w:rPr>
              <w:t>impending doom anxiety</w:t>
            </w:r>
          </w:p>
        </w:tc>
        <w:tc>
          <w:tcPr>
            <w:tcW w:w="5245" w:type="dxa"/>
          </w:tcPr>
          <w:p w14:paraId="1D2CEC98" w14:textId="7B75734A" w:rsidR="008457CC" w:rsidRPr="006D0C7A" w:rsidRDefault="008457CC" w:rsidP="008457CC">
            <w:pPr>
              <w:spacing w:line="480" w:lineRule="auto"/>
              <w:jc w:val="both"/>
              <w:rPr>
                <w:rFonts w:ascii="Times New Roman" w:hAnsi="Times New Roman"/>
                <w:color w:val="000000"/>
              </w:rPr>
            </w:pPr>
            <w:r w:rsidRPr="006D0C7A">
              <w:rPr>
                <w:rFonts w:ascii="Times New Roman" w:hAnsi="Times New Roman"/>
                <w:color w:val="000000"/>
              </w:rPr>
              <w:t>712759008 - Sense of impending doom (finding)</w:t>
            </w:r>
          </w:p>
        </w:tc>
      </w:tr>
      <w:tr w:rsidR="008457CC" w:rsidRPr="00F22055" w14:paraId="1565C27B" w14:textId="77777777" w:rsidTr="006A0A54">
        <w:trPr>
          <w:trHeight w:val="139"/>
        </w:trPr>
        <w:tc>
          <w:tcPr>
            <w:tcW w:w="2263" w:type="dxa"/>
          </w:tcPr>
          <w:p w14:paraId="1D3D9183" w14:textId="517AA780" w:rsidR="008457CC" w:rsidRPr="008C3B90" w:rsidRDefault="008457CC" w:rsidP="008457CC">
            <w:pPr>
              <w:jc w:val="both"/>
              <w:rPr>
                <w:rFonts w:ascii="Times New Roman" w:hAnsi="Times New Roman"/>
                <w:color w:val="000000"/>
              </w:rPr>
            </w:pPr>
            <w:r w:rsidRPr="008C3B90">
              <w:rPr>
                <w:rFonts w:ascii="Times New Roman" w:hAnsi="Times New Roman"/>
                <w:color w:val="000000"/>
              </w:rPr>
              <w:t>Disorientati</w:t>
            </w:r>
            <w:r w:rsidR="00855E8A">
              <w:rPr>
                <w:rFonts w:ascii="Times New Roman" w:hAnsi="Times New Roman"/>
                <w:color w:val="000000"/>
              </w:rPr>
              <w:t>on</w:t>
            </w:r>
          </w:p>
        </w:tc>
        <w:tc>
          <w:tcPr>
            <w:tcW w:w="5103" w:type="dxa"/>
          </w:tcPr>
          <w:p w14:paraId="5E0411A6" w14:textId="056E9090" w:rsidR="00855E8A" w:rsidRPr="00855E8A" w:rsidRDefault="008457CC" w:rsidP="00855E8A">
            <w:pPr>
              <w:jc w:val="both"/>
              <w:rPr>
                <w:rFonts w:ascii="Times New Roman" w:hAnsi="Times New Roman"/>
                <w:color w:val="000000"/>
              </w:rPr>
            </w:pPr>
            <w:r w:rsidRPr="008C3B90">
              <w:rPr>
                <w:rFonts w:ascii="Times New Roman" w:hAnsi="Times New Roman"/>
                <w:color w:val="000000"/>
              </w:rPr>
              <w:t>Delirium</w:t>
            </w:r>
            <w:r w:rsidR="00855E8A">
              <w:rPr>
                <w:rFonts w:ascii="Times New Roman" w:hAnsi="Times New Roman"/>
                <w:color w:val="000000"/>
              </w:rPr>
              <w:t>; c</w:t>
            </w:r>
            <w:r w:rsidRPr="008C3B90">
              <w:rPr>
                <w:rFonts w:ascii="Times New Roman" w:hAnsi="Times New Roman"/>
                <w:color w:val="000000"/>
              </w:rPr>
              <w:t>onfusion</w:t>
            </w:r>
          </w:p>
        </w:tc>
        <w:tc>
          <w:tcPr>
            <w:tcW w:w="5245" w:type="dxa"/>
          </w:tcPr>
          <w:p w14:paraId="5D25FCF2" w14:textId="6A93C2D3" w:rsidR="008457CC" w:rsidRPr="006D0C7A" w:rsidRDefault="008457CC" w:rsidP="00855E8A">
            <w:pPr>
              <w:jc w:val="both"/>
              <w:rPr>
                <w:rFonts w:ascii="Times New Roman" w:hAnsi="Times New Roman"/>
                <w:color w:val="000000"/>
              </w:rPr>
            </w:pPr>
            <w:r w:rsidRPr="006D0C7A">
              <w:rPr>
                <w:rFonts w:ascii="Times New Roman" w:hAnsi="Times New Roman"/>
                <w:color w:val="000000"/>
              </w:rPr>
              <w:t>62476001 - Disorientated (finding)</w:t>
            </w:r>
          </w:p>
        </w:tc>
      </w:tr>
      <w:tr w:rsidR="008457CC" w:rsidRPr="00F22055" w14:paraId="509FB49E" w14:textId="77777777" w:rsidTr="006A0A54">
        <w:trPr>
          <w:trHeight w:val="139"/>
        </w:trPr>
        <w:tc>
          <w:tcPr>
            <w:tcW w:w="2263" w:type="dxa"/>
          </w:tcPr>
          <w:p w14:paraId="13E47729" w14:textId="0B967408" w:rsidR="008457CC" w:rsidRPr="008C3B90" w:rsidRDefault="008457CC" w:rsidP="008457CC">
            <w:pPr>
              <w:jc w:val="both"/>
              <w:rPr>
                <w:rFonts w:ascii="Times New Roman" w:hAnsi="Times New Roman"/>
                <w:color w:val="000000"/>
              </w:rPr>
            </w:pPr>
            <w:r w:rsidRPr="008C3B90">
              <w:rPr>
                <w:rFonts w:ascii="Times New Roman" w:hAnsi="Times New Roman"/>
                <w:color w:val="000000"/>
              </w:rPr>
              <w:t>Loss of consciousness</w:t>
            </w:r>
          </w:p>
        </w:tc>
        <w:tc>
          <w:tcPr>
            <w:tcW w:w="5103" w:type="dxa"/>
          </w:tcPr>
          <w:p w14:paraId="3EBC0BBA" w14:textId="25EE0F54" w:rsidR="008457CC" w:rsidRPr="008C3B90" w:rsidRDefault="008457CC" w:rsidP="008457CC">
            <w:pPr>
              <w:spacing w:line="480" w:lineRule="auto"/>
              <w:jc w:val="both"/>
              <w:rPr>
                <w:rFonts w:ascii="Times New Roman" w:hAnsi="Times New Roman"/>
                <w:color w:val="000000"/>
              </w:rPr>
            </w:pPr>
            <w:r w:rsidRPr="008C3B90">
              <w:rPr>
                <w:rFonts w:ascii="Times New Roman" w:hAnsi="Times New Roman"/>
                <w:color w:val="202124"/>
                <w:shd w:val="clear" w:color="auto" w:fill="FFFFFF"/>
              </w:rPr>
              <w:t>Syncope</w:t>
            </w:r>
          </w:p>
        </w:tc>
        <w:tc>
          <w:tcPr>
            <w:tcW w:w="5245" w:type="dxa"/>
          </w:tcPr>
          <w:p w14:paraId="4F1AC260" w14:textId="38CEDABD" w:rsidR="008457CC" w:rsidRPr="006D0C7A" w:rsidRDefault="008457CC" w:rsidP="008457CC">
            <w:pPr>
              <w:spacing w:line="480" w:lineRule="auto"/>
              <w:jc w:val="both"/>
              <w:rPr>
                <w:rFonts w:ascii="Times New Roman" w:hAnsi="Times New Roman"/>
                <w:color w:val="000000"/>
              </w:rPr>
            </w:pPr>
            <w:r w:rsidRPr="006D0C7A">
              <w:rPr>
                <w:rFonts w:ascii="Times New Roman" w:hAnsi="Times New Roman"/>
                <w:color w:val="000000"/>
              </w:rPr>
              <w:t>419045004 - Loss of consciousness (finding)</w:t>
            </w:r>
          </w:p>
        </w:tc>
      </w:tr>
    </w:tbl>
    <w:p w14:paraId="28732D3C" w14:textId="77777777" w:rsidR="00600082" w:rsidRPr="00F22055" w:rsidRDefault="00600082" w:rsidP="00600082">
      <w:pPr>
        <w:jc w:val="both"/>
        <w:rPr>
          <w:rFonts w:ascii="Times New Roman" w:hAnsi="Times New Roman"/>
          <w:u w:val="single"/>
        </w:rPr>
        <w:sectPr w:rsidR="00600082" w:rsidRPr="00F22055" w:rsidSect="0014670C">
          <w:footerReference w:type="default" r:id="rId7"/>
          <w:pgSz w:w="16838" w:h="11906" w:orient="landscape"/>
          <w:pgMar w:top="1440" w:right="1440" w:bottom="1440" w:left="1440" w:header="709" w:footer="709" w:gutter="0"/>
          <w:cols w:space="708"/>
          <w:docGrid w:linePitch="360"/>
        </w:sectPr>
      </w:pPr>
    </w:p>
    <w:p w14:paraId="659B2FCF" w14:textId="2DF6FCF7" w:rsidR="00600082" w:rsidRPr="00F22055" w:rsidRDefault="000C3612" w:rsidP="00600082">
      <w:pPr>
        <w:jc w:val="both"/>
        <w:rPr>
          <w:rFonts w:ascii="Times New Roman" w:hAnsi="Times New Roman"/>
          <w:u w:val="single"/>
        </w:rPr>
      </w:pPr>
      <w:r>
        <w:rPr>
          <w:rFonts w:ascii="Times New Roman" w:hAnsi="Times New Roman"/>
          <w:u w:val="single"/>
        </w:rPr>
        <w:lastRenderedPageBreak/>
        <w:t>F</w:t>
      </w:r>
      <w:r w:rsidR="009273A7">
        <w:rPr>
          <w:rFonts w:ascii="Times New Roman" w:hAnsi="Times New Roman"/>
          <w:u w:val="single"/>
        </w:rPr>
        <w:t>ood</w:t>
      </w:r>
      <w:r>
        <w:rPr>
          <w:rFonts w:ascii="Times New Roman" w:hAnsi="Times New Roman"/>
          <w:u w:val="single"/>
        </w:rPr>
        <w:t>E</w:t>
      </w:r>
      <w:r w:rsidR="009273A7">
        <w:rPr>
          <w:rFonts w:ascii="Times New Roman" w:hAnsi="Times New Roman"/>
          <w:u w:val="single"/>
        </w:rPr>
        <w:t>x</w:t>
      </w:r>
      <w:r>
        <w:rPr>
          <w:rFonts w:ascii="Times New Roman" w:hAnsi="Times New Roman"/>
          <w:u w:val="single"/>
        </w:rPr>
        <w:t xml:space="preserve">2 coding of </w:t>
      </w:r>
      <w:r w:rsidR="00600082" w:rsidRPr="00F22055">
        <w:rPr>
          <w:rFonts w:ascii="Times New Roman" w:hAnsi="Times New Roman"/>
          <w:u w:val="single"/>
        </w:rPr>
        <w:t xml:space="preserve">common foods that trigger an IgE-mediated reaction </w:t>
      </w:r>
      <w:r w:rsidR="0057643B">
        <w:rPr>
          <w:rFonts w:ascii="Times New Roman" w:hAnsi="Times New Roman"/>
          <w:u w:val="single"/>
        </w:rPr>
        <w:t>(</w:t>
      </w:r>
      <w:r w:rsidR="0057643B" w:rsidRPr="0057643B">
        <w:rPr>
          <w:rFonts w:ascii="Times New Roman" w:hAnsi="Times New Roman"/>
          <w:u w:val="single"/>
        </w:rPr>
        <w:t>https://www.efsa.europa.eu/en/data/data-standardisation</w:t>
      </w:r>
      <w:r w:rsidR="0057643B">
        <w:rPr>
          <w:rFonts w:ascii="Times New Roman" w:hAnsi="Times New Roman"/>
          <w:u w:val="single"/>
        </w:rPr>
        <w:t>)</w:t>
      </w:r>
    </w:p>
    <w:tbl>
      <w:tblPr>
        <w:tblStyle w:val="TableGrid"/>
        <w:tblW w:w="13621" w:type="dxa"/>
        <w:tblLook w:val="04A0" w:firstRow="1" w:lastRow="0" w:firstColumn="1" w:lastColumn="0" w:noHBand="0" w:noVBand="1"/>
      </w:tblPr>
      <w:tblGrid>
        <w:gridCol w:w="1233"/>
        <w:gridCol w:w="3389"/>
        <w:gridCol w:w="1390"/>
        <w:gridCol w:w="2810"/>
        <w:gridCol w:w="992"/>
        <w:gridCol w:w="3807"/>
      </w:tblGrid>
      <w:tr w:rsidR="00600082" w:rsidRPr="00F22055" w14:paraId="61332B09" w14:textId="77777777" w:rsidTr="00091430">
        <w:trPr>
          <w:trHeight w:val="407"/>
          <w:tblHeader/>
        </w:trPr>
        <w:tc>
          <w:tcPr>
            <w:tcW w:w="1129" w:type="dxa"/>
            <w:shd w:val="clear" w:color="auto" w:fill="BFBFBF" w:themeFill="background1" w:themeFillShade="BF"/>
          </w:tcPr>
          <w:p w14:paraId="0D861050" w14:textId="77777777" w:rsidR="00600082" w:rsidRPr="00F22055" w:rsidRDefault="00600082" w:rsidP="008C3B90">
            <w:pPr>
              <w:jc w:val="both"/>
              <w:rPr>
                <w:rFonts w:ascii="Times New Roman" w:hAnsi="Times New Roman"/>
                <w:b/>
              </w:rPr>
            </w:pPr>
            <w:r w:rsidRPr="00F22055">
              <w:rPr>
                <w:rFonts w:ascii="Times New Roman" w:hAnsi="Times New Roman"/>
                <w:b/>
              </w:rPr>
              <w:t>Causative food</w:t>
            </w:r>
          </w:p>
          <w:p w14:paraId="6B2C870E" w14:textId="77777777" w:rsidR="00600082" w:rsidRPr="00F22055" w:rsidRDefault="00600082" w:rsidP="008C3B90">
            <w:pPr>
              <w:jc w:val="both"/>
              <w:rPr>
                <w:rFonts w:ascii="Times New Roman" w:hAnsi="Times New Roman"/>
                <w:b/>
                <w:i/>
              </w:rPr>
            </w:pPr>
          </w:p>
        </w:tc>
        <w:tc>
          <w:tcPr>
            <w:tcW w:w="3422" w:type="dxa"/>
            <w:shd w:val="clear" w:color="auto" w:fill="BFBFBF" w:themeFill="background1" w:themeFillShade="BF"/>
          </w:tcPr>
          <w:p w14:paraId="2646148E" w14:textId="77777777" w:rsidR="00600082" w:rsidRPr="00F22055" w:rsidRDefault="00600082" w:rsidP="008C3B90">
            <w:pPr>
              <w:jc w:val="both"/>
              <w:rPr>
                <w:rFonts w:ascii="Times New Roman" w:hAnsi="Times New Roman"/>
                <w:b/>
              </w:rPr>
            </w:pPr>
            <w:r w:rsidRPr="00F22055">
              <w:rPr>
                <w:rFonts w:ascii="Times New Roman" w:hAnsi="Times New Roman"/>
                <w:b/>
              </w:rPr>
              <w:t>FoodEx2 Description</w:t>
            </w:r>
          </w:p>
        </w:tc>
        <w:tc>
          <w:tcPr>
            <w:tcW w:w="1398" w:type="dxa"/>
            <w:shd w:val="clear" w:color="auto" w:fill="BFBFBF" w:themeFill="background1" w:themeFillShade="BF"/>
          </w:tcPr>
          <w:p w14:paraId="17F3D2C0" w14:textId="13E4AF92" w:rsidR="00600082" w:rsidRPr="00F22055" w:rsidRDefault="00091430" w:rsidP="00091430">
            <w:pPr>
              <w:jc w:val="both"/>
              <w:rPr>
                <w:rFonts w:ascii="Times New Roman" w:hAnsi="Times New Roman"/>
                <w:b/>
              </w:rPr>
            </w:pPr>
            <w:r w:rsidRPr="00F22055">
              <w:rPr>
                <w:rFonts w:ascii="Times New Roman" w:hAnsi="Times New Roman"/>
                <w:b/>
              </w:rPr>
              <w:t>FoodEx2</w:t>
            </w:r>
            <w:r>
              <w:rPr>
                <w:rFonts w:ascii="Times New Roman" w:hAnsi="Times New Roman"/>
                <w:b/>
              </w:rPr>
              <w:t xml:space="preserve"> </w:t>
            </w:r>
            <w:r w:rsidR="00600082" w:rsidRPr="00F22055">
              <w:rPr>
                <w:rFonts w:ascii="Times New Roman" w:hAnsi="Times New Roman"/>
                <w:b/>
              </w:rPr>
              <w:t>Coding</w:t>
            </w:r>
          </w:p>
        </w:tc>
        <w:tc>
          <w:tcPr>
            <w:tcW w:w="2835" w:type="dxa"/>
            <w:shd w:val="clear" w:color="auto" w:fill="BFBFBF" w:themeFill="background1" w:themeFillShade="BF"/>
          </w:tcPr>
          <w:p w14:paraId="7FE8D581" w14:textId="77777777" w:rsidR="00600082" w:rsidRPr="00F22055" w:rsidRDefault="00600082" w:rsidP="008C3B90">
            <w:pPr>
              <w:jc w:val="both"/>
              <w:rPr>
                <w:rFonts w:ascii="Times New Roman" w:hAnsi="Times New Roman"/>
                <w:b/>
              </w:rPr>
            </w:pPr>
            <w:r w:rsidRPr="00F22055">
              <w:rPr>
                <w:rFonts w:ascii="Times New Roman" w:hAnsi="Times New Roman"/>
                <w:b/>
              </w:rPr>
              <w:t xml:space="preserve">Species of origin </w:t>
            </w:r>
          </w:p>
          <w:p w14:paraId="2253BA30" w14:textId="77777777" w:rsidR="00600082" w:rsidRPr="00F22055" w:rsidRDefault="00600082" w:rsidP="008C3B90">
            <w:pPr>
              <w:jc w:val="both"/>
              <w:rPr>
                <w:rFonts w:ascii="Times New Roman" w:hAnsi="Times New Roman"/>
                <w:b/>
              </w:rPr>
            </w:pPr>
            <w:r w:rsidRPr="00F22055">
              <w:rPr>
                <w:rFonts w:ascii="Times New Roman" w:hAnsi="Times New Roman"/>
                <w:b/>
              </w:rPr>
              <w:t xml:space="preserve">(Common name, </w:t>
            </w:r>
            <w:r w:rsidRPr="00F22055">
              <w:rPr>
                <w:rFonts w:ascii="Times New Roman" w:hAnsi="Times New Roman"/>
                <w:b/>
                <w:i/>
              </w:rPr>
              <w:t>Latin name)</w:t>
            </w:r>
          </w:p>
        </w:tc>
        <w:tc>
          <w:tcPr>
            <w:tcW w:w="992" w:type="dxa"/>
            <w:shd w:val="clear" w:color="auto" w:fill="BFBFBF" w:themeFill="background1" w:themeFillShade="BF"/>
          </w:tcPr>
          <w:p w14:paraId="56AEBC09" w14:textId="5BC01508" w:rsidR="00600082" w:rsidRPr="00F22055" w:rsidRDefault="00091430" w:rsidP="006D0C7A">
            <w:pPr>
              <w:jc w:val="both"/>
              <w:rPr>
                <w:rFonts w:ascii="Times New Roman" w:hAnsi="Times New Roman"/>
                <w:b/>
              </w:rPr>
            </w:pPr>
            <w:r w:rsidRPr="00F22055">
              <w:rPr>
                <w:rFonts w:ascii="Times New Roman" w:hAnsi="Times New Roman"/>
                <w:b/>
              </w:rPr>
              <w:t>FoodEx2</w:t>
            </w:r>
            <w:r>
              <w:rPr>
                <w:rFonts w:ascii="Times New Roman" w:hAnsi="Times New Roman"/>
                <w:b/>
              </w:rPr>
              <w:t xml:space="preserve"> </w:t>
            </w:r>
            <w:r w:rsidRPr="00F22055">
              <w:rPr>
                <w:rFonts w:ascii="Times New Roman" w:hAnsi="Times New Roman"/>
                <w:b/>
              </w:rPr>
              <w:t>Coding</w:t>
            </w:r>
          </w:p>
        </w:tc>
        <w:tc>
          <w:tcPr>
            <w:tcW w:w="3845" w:type="dxa"/>
            <w:shd w:val="clear" w:color="auto" w:fill="BFBFBF" w:themeFill="background1" w:themeFillShade="BF"/>
          </w:tcPr>
          <w:p w14:paraId="08708F39" w14:textId="77777777" w:rsidR="00600082" w:rsidRPr="00F22055" w:rsidRDefault="00600082" w:rsidP="008C3B90">
            <w:pPr>
              <w:jc w:val="both"/>
              <w:rPr>
                <w:rFonts w:ascii="Times New Roman" w:hAnsi="Times New Roman"/>
                <w:b/>
              </w:rPr>
            </w:pPr>
            <w:r w:rsidRPr="00F22055">
              <w:rPr>
                <w:rFonts w:ascii="Times New Roman" w:hAnsi="Times New Roman"/>
                <w:b/>
              </w:rPr>
              <w:t>Derivative products</w:t>
            </w:r>
          </w:p>
        </w:tc>
      </w:tr>
      <w:tr w:rsidR="00600082" w:rsidRPr="00F22055" w14:paraId="4DB51090" w14:textId="77777777" w:rsidTr="00091430">
        <w:trPr>
          <w:trHeight w:val="843"/>
        </w:trPr>
        <w:tc>
          <w:tcPr>
            <w:tcW w:w="1129" w:type="dxa"/>
            <w:vMerge w:val="restart"/>
          </w:tcPr>
          <w:p w14:paraId="0306F45B" w14:textId="77777777" w:rsidR="00600082" w:rsidRPr="00F22055" w:rsidRDefault="00600082" w:rsidP="008C3B90">
            <w:pPr>
              <w:jc w:val="both"/>
              <w:rPr>
                <w:rFonts w:ascii="Times New Roman" w:hAnsi="Times New Roman"/>
              </w:rPr>
            </w:pPr>
            <w:r w:rsidRPr="00F22055">
              <w:rPr>
                <w:rFonts w:ascii="Times New Roman" w:hAnsi="Times New Roman"/>
              </w:rPr>
              <w:t>Cereals containing gluten</w:t>
            </w:r>
          </w:p>
        </w:tc>
        <w:tc>
          <w:tcPr>
            <w:tcW w:w="3422" w:type="dxa"/>
            <w:vMerge w:val="restart"/>
          </w:tcPr>
          <w:p w14:paraId="3CD8F2BE" w14:textId="77777777" w:rsidR="00600082" w:rsidRPr="00F22055" w:rsidRDefault="00600082" w:rsidP="008C3B90">
            <w:pPr>
              <w:jc w:val="both"/>
              <w:rPr>
                <w:rFonts w:ascii="Times New Roman" w:hAnsi="Times New Roman"/>
              </w:rPr>
            </w:pPr>
            <w:r w:rsidRPr="00F22055">
              <w:rPr>
                <w:rFonts w:ascii="Times New Roman" w:hAnsi="Times New Roman"/>
              </w:rPr>
              <w:t>The group includes any type of grain from Wheat or species similar to Wheat (Triticum spp.) or sharing the same pesticide MRL, as defined by the EU pesticide regulation, such as Common wheat and Canadian hard winter wheat.</w:t>
            </w:r>
          </w:p>
        </w:tc>
        <w:tc>
          <w:tcPr>
            <w:tcW w:w="1398" w:type="dxa"/>
            <w:vMerge w:val="restart"/>
          </w:tcPr>
          <w:p w14:paraId="69E538E4" w14:textId="33502251" w:rsidR="00600082" w:rsidRPr="00F22055" w:rsidRDefault="00600082" w:rsidP="008C3B90">
            <w:pPr>
              <w:jc w:val="both"/>
              <w:rPr>
                <w:rFonts w:ascii="Times New Roman" w:hAnsi="Times New Roman"/>
              </w:rPr>
            </w:pPr>
            <w:r w:rsidRPr="00F22055">
              <w:rPr>
                <w:rFonts w:ascii="Times New Roman" w:hAnsi="Times New Roman"/>
              </w:rPr>
              <w:t>A000L</w:t>
            </w:r>
          </w:p>
          <w:p w14:paraId="19C479D1" w14:textId="731539E6" w:rsidR="006D0C7A" w:rsidRPr="00F22055" w:rsidRDefault="006D0C7A" w:rsidP="006D0C7A">
            <w:pPr>
              <w:jc w:val="both"/>
              <w:rPr>
                <w:rFonts w:ascii="Times New Roman" w:hAnsi="Times New Roman"/>
              </w:rPr>
            </w:pPr>
          </w:p>
          <w:p w14:paraId="56D0FDEB" w14:textId="24415A57" w:rsidR="00600082" w:rsidRPr="00F22055" w:rsidRDefault="00600082" w:rsidP="008C3B90">
            <w:pPr>
              <w:jc w:val="both"/>
              <w:rPr>
                <w:rFonts w:ascii="Times New Roman" w:hAnsi="Times New Roman"/>
              </w:rPr>
            </w:pPr>
          </w:p>
        </w:tc>
        <w:tc>
          <w:tcPr>
            <w:tcW w:w="2835" w:type="dxa"/>
          </w:tcPr>
          <w:p w14:paraId="2AAA0108" w14:textId="77777777" w:rsidR="00600082" w:rsidRPr="00F22055" w:rsidRDefault="00600082" w:rsidP="008C3B90">
            <w:pPr>
              <w:jc w:val="both"/>
              <w:rPr>
                <w:rFonts w:ascii="Times New Roman" w:hAnsi="Times New Roman"/>
              </w:rPr>
            </w:pPr>
            <w:r w:rsidRPr="00F22055">
              <w:rPr>
                <w:rFonts w:ascii="Times New Roman" w:hAnsi="Times New Roman"/>
              </w:rPr>
              <w:t xml:space="preserve">Wheat, </w:t>
            </w:r>
            <w:r w:rsidRPr="00F22055">
              <w:rPr>
                <w:rFonts w:ascii="Times New Roman" w:hAnsi="Times New Roman"/>
                <w:i/>
              </w:rPr>
              <w:t>Triticum aestivum, T. durum and other Triticum species</w:t>
            </w:r>
          </w:p>
        </w:tc>
        <w:tc>
          <w:tcPr>
            <w:tcW w:w="992" w:type="dxa"/>
          </w:tcPr>
          <w:p w14:paraId="56F64F85" w14:textId="2577680F" w:rsidR="006D0C7A" w:rsidRPr="00F22055" w:rsidRDefault="00600082" w:rsidP="006D0C7A">
            <w:pPr>
              <w:jc w:val="both"/>
              <w:rPr>
                <w:rFonts w:ascii="Times New Roman" w:hAnsi="Times New Roman"/>
              </w:rPr>
            </w:pPr>
            <w:r w:rsidRPr="00F22055">
              <w:rPr>
                <w:rFonts w:ascii="Times New Roman" w:hAnsi="Times New Roman"/>
              </w:rPr>
              <w:t>A001M</w:t>
            </w:r>
          </w:p>
          <w:p w14:paraId="3DAAD5D7" w14:textId="2AB24AC6" w:rsidR="00600082" w:rsidRPr="00F22055" w:rsidRDefault="00600082" w:rsidP="008C3B90">
            <w:pPr>
              <w:jc w:val="both"/>
              <w:rPr>
                <w:rFonts w:ascii="Times New Roman" w:hAnsi="Times New Roman"/>
              </w:rPr>
            </w:pPr>
          </w:p>
        </w:tc>
        <w:tc>
          <w:tcPr>
            <w:tcW w:w="3845" w:type="dxa"/>
            <w:vMerge w:val="restart"/>
          </w:tcPr>
          <w:p w14:paraId="5DDA5FFC"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Breads</w:t>
            </w:r>
          </w:p>
          <w:p w14:paraId="1DA1404F"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Biscuits</w:t>
            </w:r>
          </w:p>
          <w:p w14:paraId="4E2CD08B"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Cakes</w:t>
            </w:r>
          </w:p>
          <w:p w14:paraId="28494707"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Pancakes</w:t>
            </w:r>
          </w:p>
          <w:p w14:paraId="1E36ABEA"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Pasta</w:t>
            </w:r>
          </w:p>
          <w:p w14:paraId="326DF7B7"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Pastry</w:t>
            </w:r>
          </w:p>
          <w:p w14:paraId="3FC4FACD"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 xml:space="preserve">Breakfast cereals </w:t>
            </w:r>
          </w:p>
          <w:p w14:paraId="02D663B7"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Beer</w:t>
            </w:r>
          </w:p>
          <w:p w14:paraId="75BC23C4" w14:textId="77777777" w:rsidR="00600082" w:rsidRPr="00F22055" w:rsidRDefault="00600082" w:rsidP="00091430">
            <w:pPr>
              <w:pStyle w:val="ListParagraph"/>
              <w:numPr>
                <w:ilvl w:val="0"/>
                <w:numId w:val="1"/>
              </w:numPr>
              <w:ind w:left="282" w:hanging="282"/>
              <w:jc w:val="both"/>
              <w:rPr>
                <w:rFonts w:ascii="Times New Roman" w:hAnsi="Times New Roman"/>
              </w:rPr>
            </w:pPr>
            <w:r w:rsidRPr="00F22055">
              <w:rPr>
                <w:rFonts w:ascii="Times New Roman" w:hAnsi="Times New Roman"/>
              </w:rPr>
              <w:t>Soups/ stews</w:t>
            </w:r>
          </w:p>
        </w:tc>
      </w:tr>
      <w:tr w:rsidR="00600082" w:rsidRPr="00F22055" w14:paraId="3AD0F60A" w14:textId="77777777" w:rsidTr="00091430">
        <w:trPr>
          <w:trHeight w:val="345"/>
        </w:trPr>
        <w:tc>
          <w:tcPr>
            <w:tcW w:w="1129" w:type="dxa"/>
            <w:vMerge/>
          </w:tcPr>
          <w:p w14:paraId="3649468B" w14:textId="77777777" w:rsidR="00600082" w:rsidRPr="00F22055" w:rsidRDefault="00600082" w:rsidP="008C3B90">
            <w:pPr>
              <w:jc w:val="both"/>
              <w:rPr>
                <w:rFonts w:ascii="Times New Roman" w:hAnsi="Times New Roman"/>
              </w:rPr>
            </w:pPr>
          </w:p>
        </w:tc>
        <w:tc>
          <w:tcPr>
            <w:tcW w:w="3422" w:type="dxa"/>
            <w:vMerge/>
          </w:tcPr>
          <w:p w14:paraId="3424215B" w14:textId="77777777" w:rsidR="00600082" w:rsidRPr="00F22055" w:rsidRDefault="00600082" w:rsidP="008C3B90">
            <w:pPr>
              <w:jc w:val="both"/>
              <w:rPr>
                <w:rFonts w:ascii="Times New Roman" w:hAnsi="Times New Roman"/>
              </w:rPr>
            </w:pPr>
          </w:p>
        </w:tc>
        <w:tc>
          <w:tcPr>
            <w:tcW w:w="1398" w:type="dxa"/>
            <w:vMerge/>
          </w:tcPr>
          <w:p w14:paraId="6920783F" w14:textId="77777777" w:rsidR="00600082" w:rsidRPr="00F22055" w:rsidRDefault="00600082" w:rsidP="008C3B90">
            <w:pPr>
              <w:jc w:val="both"/>
              <w:rPr>
                <w:rFonts w:ascii="Times New Roman" w:hAnsi="Times New Roman"/>
              </w:rPr>
            </w:pPr>
          </w:p>
        </w:tc>
        <w:tc>
          <w:tcPr>
            <w:tcW w:w="2835" w:type="dxa"/>
          </w:tcPr>
          <w:p w14:paraId="1DB20113" w14:textId="77777777" w:rsidR="00600082" w:rsidRPr="00F22055" w:rsidRDefault="00600082" w:rsidP="008C3B90">
            <w:pPr>
              <w:jc w:val="both"/>
              <w:rPr>
                <w:rFonts w:ascii="Times New Roman" w:hAnsi="Times New Roman"/>
              </w:rPr>
            </w:pPr>
            <w:r w:rsidRPr="00F22055">
              <w:rPr>
                <w:rFonts w:ascii="Times New Roman" w:hAnsi="Times New Roman"/>
              </w:rPr>
              <w:t xml:space="preserve">Barley, </w:t>
            </w:r>
            <w:r w:rsidRPr="00F22055">
              <w:rPr>
                <w:rFonts w:ascii="Times New Roman" w:hAnsi="Times New Roman"/>
                <w:i/>
              </w:rPr>
              <w:t>Hordeum vulgare</w:t>
            </w:r>
          </w:p>
        </w:tc>
        <w:tc>
          <w:tcPr>
            <w:tcW w:w="992" w:type="dxa"/>
          </w:tcPr>
          <w:p w14:paraId="50DFF6DD" w14:textId="7750664D" w:rsidR="006D0C7A" w:rsidRPr="00F22055" w:rsidRDefault="00600082" w:rsidP="006D0C7A">
            <w:pPr>
              <w:jc w:val="both"/>
              <w:rPr>
                <w:rFonts w:ascii="Times New Roman" w:hAnsi="Times New Roman"/>
              </w:rPr>
            </w:pPr>
            <w:r w:rsidRPr="00F22055">
              <w:rPr>
                <w:rFonts w:ascii="Times New Roman" w:hAnsi="Times New Roman"/>
              </w:rPr>
              <w:t>A0D9Y</w:t>
            </w:r>
          </w:p>
          <w:p w14:paraId="154BBE86" w14:textId="6E6ECF76" w:rsidR="00600082" w:rsidRPr="00F22055" w:rsidRDefault="00600082" w:rsidP="008C3B90">
            <w:pPr>
              <w:jc w:val="both"/>
              <w:rPr>
                <w:rFonts w:ascii="Times New Roman" w:hAnsi="Times New Roman"/>
              </w:rPr>
            </w:pPr>
          </w:p>
        </w:tc>
        <w:tc>
          <w:tcPr>
            <w:tcW w:w="3845" w:type="dxa"/>
            <w:vMerge/>
          </w:tcPr>
          <w:p w14:paraId="15D8D786" w14:textId="77777777" w:rsidR="00600082" w:rsidRPr="00F22055" w:rsidRDefault="00600082" w:rsidP="008C3B90">
            <w:pPr>
              <w:jc w:val="both"/>
              <w:rPr>
                <w:rFonts w:ascii="Times New Roman" w:hAnsi="Times New Roman"/>
              </w:rPr>
            </w:pPr>
          </w:p>
        </w:tc>
      </w:tr>
      <w:tr w:rsidR="00600082" w:rsidRPr="00F22055" w14:paraId="543DA87C" w14:textId="77777777" w:rsidTr="00091430">
        <w:trPr>
          <w:trHeight w:val="343"/>
        </w:trPr>
        <w:tc>
          <w:tcPr>
            <w:tcW w:w="1129" w:type="dxa"/>
            <w:vMerge/>
          </w:tcPr>
          <w:p w14:paraId="7D7BA69C" w14:textId="77777777" w:rsidR="00600082" w:rsidRPr="00F22055" w:rsidRDefault="00600082" w:rsidP="008C3B90">
            <w:pPr>
              <w:jc w:val="both"/>
              <w:rPr>
                <w:rFonts w:ascii="Times New Roman" w:hAnsi="Times New Roman"/>
              </w:rPr>
            </w:pPr>
          </w:p>
        </w:tc>
        <w:tc>
          <w:tcPr>
            <w:tcW w:w="3422" w:type="dxa"/>
            <w:vMerge/>
          </w:tcPr>
          <w:p w14:paraId="0BB3ABBB" w14:textId="77777777" w:rsidR="00600082" w:rsidRPr="00F22055" w:rsidRDefault="00600082" w:rsidP="008C3B90">
            <w:pPr>
              <w:jc w:val="both"/>
              <w:rPr>
                <w:rFonts w:ascii="Times New Roman" w:hAnsi="Times New Roman"/>
              </w:rPr>
            </w:pPr>
          </w:p>
        </w:tc>
        <w:tc>
          <w:tcPr>
            <w:tcW w:w="1398" w:type="dxa"/>
            <w:vMerge/>
          </w:tcPr>
          <w:p w14:paraId="06CFDE8F" w14:textId="77777777" w:rsidR="00600082" w:rsidRPr="00F22055" w:rsidRDefault="00600082" w:rsidP="008C3B90">
            <w:pPr>
              <w:jc w:val="both"/>
              <w:rPr>
                <w:rFonts w:ascii="Times New Roman" w:hAnsi="Times New Roman"/>
              </w:rPr>
            </w:pPr>
          </w:p>
        </w:tc>
        <w:tc>
          <w:tcPr>
            <w:tcW w:w="2835" w:type="dxa"/>
          </w:tcPr>
          <w:p w14:paraId="6F99BB36" w14:textId="77777777" w:rsidR="00600082" w:rsidRPr="00F22055" w:rsidRDefault="00600082" w:rsidP="008C3B90">
            <w:pPr>
              <w:jc w:val="both"/>
              <w:rPr>
                <w:rFonts w:ascii="Times New Roman" w:hAnsi="Times New Roman"/>
              </w:rPr>
            </w:pPr>
            <w:r w:rsidRPr="00F22055">
              <w:rPr>
                <w:rFonts w:ascii="Times New Roman" w:hAnsi="Times New Roman"/>
              </w:rPr>
              <w:t xml:space="preserve">Rye, </w:t>
            </w:r>
            <w:r w:rsidRPr="00F22055">
              <w:rPr>
                <w:rFonts w:ascii="Times New Roman" w:hAnsi="Times New Roman"/>
                <w:i/>
              </w:rPr>
              <w:t>Secale cereale</w:t>
            </w:r>
          </w:p>
        </w:tc>
        <w:tc>
          <w:tcPr>
            <w:tcW w:w="992" w:type="dxa"/>
          </w:tcPr>
          <w:p w14:paraId="77AFE759" w14:textId="2D1F05C0" w:rsidR="006D0C7A" w:rsidRPr="00F22055" w:rsidRDefault="00600082" w:rsidP="006D0C7A">
            <w:pPr>
              <w:jc w:val="both"/>
              <w:rPr>
                <w:rFonts w:ascii="Times New Roman" w:hAnsi="Times New Roman"/>
              </w:rPr>
            </w:pPr>
            <w:r w:rsidRPr="00F22055">
              <w:rPr>
                <w:rFonts w:ascii="Times New Roman" w:hAnsi="Times New Roman"/>
              </w:rPr>
              <w:t>A0D9R</w:t>
            </w:r>
          </w:p>
          <w:p w14:paraId="25A42C29" w14:textId="6B701AD6" w:rsidR="00600082" w:rsidRPr="00F22055" w:rsidRDefault="00600082" w:rsidP="008C3B90">
            <w:pPr>
              <w:jc w:val="both"/>
              <w:rPr>
                <w:rFonts w:ascii="Times New Roman" w:hAnsi="Times New Roman"/>
              </w:rPr>
            </w:pPr>
          </w:p>
        </w:tc>
        <w:tc>
          <w:tcPr>
            <w:tcW w:w="3845" w:type="dxa"/>
            <w:vMerge/>
          </w:tcPr>
          <w:p w14:paraId="263ED9FE" w14:textId="77777777" w:rsidR="00600082" w:rsidRPr="00F22055" w:rsidRDefault="00600082" w:rsidP="008C3B90">
            <w:pPr>
              <w:jc w:val="both"/>
              <w:rPr>
                <w:rFonts w:ascii="Times New Roman" w:hAnsi="Times New Roman"/>
              </w:rPr>
            </w:pPr>
          </w:p>
        </w:tc>
      </w:tr>
      <w:tr w:rsidR="00600082" w:rsidRPr="00F22055" w14:paraId="0ABF250B" w14:textId="77777777" w:rsidTr="00091430">
        <w:trPr>
          <w:trHeight w:val="54"/>
        </w:trPr>
        <w:tc>
          <w:tcPr>
            <w:tcW w:w="1129" w:type="dxa"/>
            <w:vMerge/>
          </w:tcPr>
          <w:p w14:paraId="5C757443" w14:textId="77777777" w:rsidR="00600082" w:rsidRPr="00F22055" w:rsidRDefault="00600082" w:rsidP="008C3B90">
            <w:pPr>
              <w:jc w:val="both"/>
              <w:rPr>
                <w:rFonts w:ascii="Times New Roman" w:hAnsi="Times New Roman"/>
              </w:rPr>
            </w:pPr>
          </w:p>
        </w:tc>
        <w:tc>
          <w:tcPr>
            <w:tcW w:w="3422" w:type="dxa"/>
            <w:vMerge/>
          </w:tcPr>
          <w:p w14:paraId="20FA18AA" w14:textId="77777777" w:rsidR="00600082" w:rsidRPr="00F22055" w:rsidRDefault="00600082" w:rsidP="008C3B90">
            <w:pPr>
              <w:jc w:val="both"/>
              <w:rPr>
                <w:rFonts w:ascii="Times New Roman" w:hAnsi="Times New Roman"/>
              </w:rPr>
            </w:pPr>
          </w:p>
        </w:tc>
        <w:tc>
          <w:tcPr>
            <w:tcW w:w="1398" w:type="dxa"/>
            <w:vMerge/>
          </w:tcPr>
          <w:p w14:paraId="359101EF" w14:textId="77777777" w:rsidR="00600082" w:rsidRPr="00F22055" w:rsidRDefault="00600082" w:rsidP="008C3B90">
            <w:pPr>
              <w:jc w:val="both"/>
              <w:rPr>
                <w:rFonts w:ascii="Times New Roman" w:hAnsi="Times New Roman"/>
              </w:rPr>
            </w:pPr>
          </w:p>
        </w:tc>
        <w:tc>
          <w:tcPr>
            <w:tcW w:w="2835" w:type="dxa"/>
          </w:tcPr>
          <w:p w14:paraId="1703EEF1" w14:textId="77777777" w:rsidR="00600082" w:rsidRPr="00F22055" w:rsidRDefault="00600082" w:rsidP="008C3B90">
            <w:pPr>
              <w:jc w:val="both"/>
              <w:rPr>
                <w:rFonts w:ascii="Times New Roman" w:hAnsi="Times New Roman"/>
              </w:rPr>
            </w:pPr>
            <w:r w:rsidRPr="00F22055">
              <w:rPr>
                <w:rFonts w:ascii="Times New Roman" w:hAnsi="Times New Roman"/>
              </w:rPr>
              <w:t xml:space="preserve">Oats, </w:t>
            </w:r>
            <w:proofErr w:type="spellStart"/>
            <w:r w:rsidRPr="00F22055">
              <w:rPr>
                <w:rFonts w:ascii="Times New Roman" w:hAnsi="Times New Roman"/>
              </w:rPr>
              <w:t>A</w:t>
            </w:r>
            <w:r w:rsidRPr="00F22055">
              <w:rPr>
                <w:rFonts w:ascii="Times New Roman" w:hAnsi="Times New Roman"/>
                <w:i/>
              </w:rPr>
              <w:t>vena</w:t>
            </w:r>
            <w:proofErr w:type="spellEnd"/>
            <w:r w:rsidRPr="00F22055">
              <w:rPr>
                <w:rFonts w:ascii="Times New Roman" w:hAnsi="Times New Roman"/>
                <w:i/>
              </w:rPr>
              <w:t xml:space="preserve"> sativa</w:t>
            </w:r>
          </w:p>
        </w:tc>
        <w:tc>
          <w:tcPr>
            <w:tcW w:w="992" w:type="dxa"/>
          </w:tcPr>
          <w:p w14:paraId="0CF2411C" w14:textId="02D06356" w:rsidR="006D0C7A" w:rsidRPr="00F22055" w:rsidRDefault="00600082" w:rsidP="006D0C7A">
            <w:pPr>
              <w:jc w:val="both"/>
              <w:rPr>
                <w:rFonts w:ascii="Times New Roman" w:hAnsi="Times New Roman"/>
              </w:rPr>
            </w:pPr>
            <w:r w:rsidRPr="00F22055">
              <w:rPr>
                <w:rFonts w:ascii="Times New Roman" w:hAnsi="Times New Roman"/>
              </w:rPr>
              <w:t>A000F</w:t>
            </w:r>
          </w:p>
          <w:p w14:paraId="36B3C59E" w14:textId="01F3F791" w:rsidR="00600082" w:rsidRPr="00F22055" w:rsidRDefault="00600082" w:rsidP="008C3B90">
            <w:pPr>
              <w:jc w:val="both"/>
              <w:rPr>
                <w:rFonts w:ascii="Times New Roman" w:hAnsi="Times New Roman"/>
              </w:rPr>
            </w:pPr>
          </w:p>
        </w:tc>
        <w:tc>
          <w:tcPr>
            <w:tcW w:w="3845" w:type="dxa"/>
            <w:vMerge/>
          </w:tcPr>
          <w:p w14:paraId="29B11D56" w14:textId="77777777" w:rsidR="00600082" w:rsidRPr="00F22055" w:rsidRDefault="00600082" w:rsidP="008C3B90">
            <w:pPr>
              <w:jc w:val="both"/>
              <w:rPr>
                <w:rFonts w:ascii="Times New Roman" w:hAnsi="Times New Roman"/>
              </w:rPr>
            </w:pPr>
          </w:p>
        </w:tc>
      </w:tr>
      <w:tr w:rsidR="00600082" w:rsidRPr="00F22055" w14:paraId="0D0850CC" w14:textId="77777777" w:rsidTr="00091430">
        <w:trPr>
          <w:trHeight w:val="220"/>
        </w:trPr>
        <w:tc>
          <w:tcPr>
            <w:tcW w:w="1129" w:type="dxa"/>
            <w:vMerge w:val="restart"/>
          </w:tcPr>
          <w:p w14:paraId="61FCBE55" w14:textId="77777777" w:rsidR="00600082" w:rsidRPr="00F22055" w:rsidRDefault="00600082" w:rsidP="008C3B90">
            <w:pPr>
              <w:jc w:val="both"/>
              <w:rPr>
                <w:rFonts w:ascii="Times New Roman" w:hAnsi="Times New Roman"/>
                <w:i/>
              </w:rPr>
            </w:pPr>
            <w:r w:rsidRPr="00F22055">
              <w:rPr>
                <w:rFonts w:ascii="Times New Roman" w:hAnsi="Times New Roman"/>
              </w:rPr>
              <w:t xml:space="preserve">Crustaceans, </w:t>
            </w:r>
          </w:p>
        </w:tc>
        <w:tc>
          <w:tcPr>
            <w:tcW w:w="3422" w:type="dxa"/>
            <w:vMerge w:val="restart"/>
          </w:tcPr>
          <w:p w14:paraId="381EAA95" w14:textId="77777777" w:rsidR="00600082" w:rsidRPr="00F22055" w:rsidRDefault="00600082" w:rsidP="008C3B90">
            <w:pPr>
              <w:jc w:val="both"/>
              <w:rPr>
                <w:rFonts w:ascii="Times New Roman" w:hAnsi="Times New Roman"/>
              </w:rPr>
            </w:pPr>
            <w:r w:rsidRPr="00F22055">
              <w:rPr>
                <w:rFonts w:ascii="Times New Roman" w:hAnsi="Times New Roman"/>
              </w:rPr>
              <w:t>The group includes any type of Crustacean (ISSCAAP division 4</w:t>
            </w:r>
            <w:r w:rsidRPr="00F22055">
              <w:rPr>
                <w:rFonts w:ascii="Times New Roman" w:hAnsi="Times New Roman"/>
                <w:i/>
              </w:rPr>
              <w:t xml:space="preserve"> Subphylum Crustacea</w:t>
            </w:r>
            <w:r w:rsidRPr="00F22055">
              <w:rPr>
                <w:rFonts w:ascii="Times New Roman" w:hAnsi="Times New Roman"/>
              </w:rPr>
              <w:t>). Crustaceans are aquatic animals of various species, wild or cultivated, which have an inedible chitinous outer shell. A small number of species live in fresh water, but most species live in brackish water and/or in the sea. Crustaceans are prepared for wholesale or retail distribution at a "raw" stage, often still live, "raw" and deep-frozen, or cooked directly after catching and deep-frozen. Shrimps or prawns may also be parboiled and thereafter deep-frozen. The part consumed/analysed is by default the whole or a portion of it representing the observed heterogeneity.</w:t>
            </w:r>
          </w:p>
        </w:tc>
        <w:tc>
          <w:tcPr>
            <w:tcW w:w="1398" w:type="dxa"/>
            <w:vMerge w:val="restart"/>
          </w:tcPr>
          <w:p w14:paraId="7923C745" w14:textId="35D9C33B" w:rsidR="00600082" w:rsidRPr="00F22055" w:rsidRDefault="00600082" w:rsidP="006D0C7A">
            <w:pPr>
              <w:jc w:val="both"/>
              <w:rPr>
                <w:rFonts w:ascii="Times New Roman" w:hAnsi="Times New Roman"/>
              </w:rPr>
            </w:pPr>
            <w:r w:rsidRPr="00F22055">
              <w:rPr>
                <w:rFonts w:ascii="Times New Roman" w:hAnsi="Times New Roman"/>
              </w:rPr>
              <w:t>A02FD</w:t>
            </w:r>
            <w:r w:rsidRPr="00F22055">
              <w:rPr>
                <w:rFonts w:ascii="Times New Roman" w:hAnsi="Times New Roman"/>
              </w:rPr>
              <w:tab/>
            </w:r>
          </w:p>
        </w:tc>
        <w:tc>
          <w:tcPr>
            <w:tcW w:w="2835" w:type="dxa"/>
          </w:tcPr>
          <w:p w14:paraId="6CA0A4BD" w14:textId="77777777" w:rsidR="00600082" w:rsidRPr="00F22055" w:rsidRDefault="00600082" w:rsidP="008C3B90">
            <w:pPr>
              <w:jc w:val="both"/>
              <w:rPr>
                <w:rFonts w:ascii="Times New Roman" w:hAnsi="Times New Roman"/>
                <w:i/>
              </w:rPr>
            </w:pPr>
            <w:r w:rsidRPr="00F22055">
              <w:rPr>
                <w:rFonts w:ascii="Times New Roman" w:hAnsi="Times New Roman"/>
              </w:rPr>
              <w:t xml:space="preserve">Lobster, </w:t>
            </w:r>
            <w:r w:rsidRPr="00F22055">
              <w:rPr>
                <w:rFonts w:ascii="Times New Roman" w:hAnsi="Times New Roman"/>
                <w:i/>
              </w:rPr>
              <w:t xml:space="preserve">Homarus americanus </w:t>
            </w:r>
          </w:p>
        </w:tc>
        <w:tc>
          <w:tcPr>
            <w:tcW w:w="992" w:type="dxa"/>
          </w:tcPr>
          <w:p w14:paraId="69DCDE78" w14:textId="79CF473D" w:rsidR="006D0C7A" w:rsidRPr="00F22055" w:rsidRDefault="00600082" w:rsidP="006D0C7A">
            <w:pPr>
              <w:jc w:val="both"/>
              <w:rPr>
                <w:rFonts w:ascii="Times New Roman" w:hAnsi="Times New Roman"/>
              </w:rPr>
            </w:pPr>
            <w:r w:rsidRPr="00F22055">
              <w:rPr>
                <w:rFonts w:ascii="Times New Roman" w:hAnsi="Times New Roman"/>
              </w:rPr>
              <w:t>A0F9Z</w:t>
            </w:r>
          </w:p>
          <w:p w14:paraId="7A1C556E" w14:textId="1A3FB557" w:rsidR="00600082" w:rsidRPr="00F22055" w:rsidRDefault="00600082" w:rsidP="008C3B90">
            <w:pPr>
              <w:jc w:val="both"/>
              <w:rPr>
                <w:rFonts w:ascii="Times New Roman" w:hAnsi="Times New Roman"/>
              </w:rPr>
            </w:pPr>
          </w:p>
        </w:tc>
        <w:tc>
          <w:tcPr>
            <w:tcW w:w="3845" w:type="dxa"/>
            <w:vMerge w:val="restart"/>
          </w:tcPr>
          <w:p w14:paraId="2C066974" w14:textId="77777777" w:rsidR="00600082" w:rsidRPr="00F22055" w:rsidRDefault="00600082" w:rsidP="008C3B90">
            <w:pPr>
              <w:jc w:val="both"/>
              <w:rPr>
                <w:rFonts w:ascii="Times New Roman" w:hAnsi="Times New Roman"/>
              </w:rPr>
            </w:pPr>
          </w:p>
        </w:tc>
      </w:tr>
      <w:tr w:rsidR="00600082" w:rsidRPr="00F22055" w14:paraId="47DA6CAE" w14:textId="77777777" w:rsidTr="00091430">
        <w:trPr>
          <w:trHeight w:val="325"/>
        </w:trPr>
        <w:tc>
          <w:tcPr>
            <w:tcW w:w="1129" w:type="dxa"/>
            <w:vMerge/>
          </w:tcPr>
          <w:p w14:paraId="13106ACB" w14:textId="77777777" w:rsidR="00600082" w:rsidRPr="00F22055" w:rsidRDefault="00600082" w:rsidP="008C3B90">
            <w:pPr>
              <w:jc w:val="both"/>
              <w:rPr>
                <w:rFonts w:ascii="Times New Roman" w:hAnsi="Times New Roman"/>
              </w:rPr>
            </w:pPr>
          </w:p>
        </w:tc>
        <w:tc>
          <w:tcPr>
            <w:tcW w:w="3422" w:type="dxa"/>
            <w:vMerge/>
          </w:tcPr>
          <w:p w14:paraId="77DDA890" w14:textId="77777777" w:rsidR="00600082" w:rsidRPr="00F22055" w:rsidRDefault="00600082" w:rsidP="008C3B90">
            <w:pPr>
              <w:jc w:val="both"/>
              <w:rPr>
                <w:rFonts w:ascii="Times New Roman" w:hAnsi="Times New Roman"/>
              </w:rPr>
            </w:pPr>
          </w:p>
        </w:tc>
        <w:tc>
          <w:tcPr>
            <w:tcW w:w="1398" w:type="dxa"/>
            <w:vMerge/>
          </w:tcPr>
          <w:p w14:paraId="0D988CB5" w14:textId="77777777" w:rsidR="00600082" w:rsidRPr="00F22055" w:rsidRDefault="00600082" w:rsidP="008C3B90">
            <w:pPr>
              <w:jc w:val="both"/>
              <w:rPr>
                <w:rFonts w:ascii="Times New Roman" w:hAnsi="Times New Roman"/>
              </w:rPr>
            </w:pPr>
          </w:p>
        </w:tc>
        <w:tc>
          <w:tcPr>
            <w:tcW w:w="2835" w:type="dxa"/>
          </w:tcPr>
          <w:p w14:paraId="305AC0EA" w14:textId="77777777" w:rsidR="00600082" w:rsidRPr="00F22055" w:rsidRDefault="00600082" w:rsidP="008C3B90">
            <w:pPr>
              <w:jc w:val="both"/>
              <w:rPr>
                <w:rFonts w:ascii="Times New Roman" w:hAnsi="Times New Roman"/>
                <w:i/>
              </w:rPr>
            </w:pPr>
            <w:r w:rsidRPr="00F22055">
              <w:rPr>
                <w:rFonts w:ascii="Times New Roman" w:hAnsi="Times New Roman"/>
              </w:rPr>
              <w:t xml:space="preserve">Crab, </w:t>
            </w:r>
            <w:r w:rsidRPr="00F22055">
              <w:rPr>
                <w:rFonts w:ascii="Times New Roman" w:hAnsi="Times New Roman"/>
                <w:i/>
              </w:rPr>
              <w:t xml:space="preserve">Charybdis </w:t>
            </w:r>
            <w:proofErr w:type="spellStart"/>
            <w:r w:rsidRPr="00F22055">
              <w:rPr>
                <w:rFonts w:ascii="Times New Roman" w:hAnsi="Times New Roman"/>
                <w:i/>
              </w:rPr>
              <w:t>feriatus</w:t>
            </w:r>
            <w:proofErr w:type="spellEnd"/>
          </w:p>
        </w:tc>
        <w:tc>
          <w:tcPr>
            <w:tcW w:w="992" w:type="dxa"/>
          </w:tcPr>
          <w:p w14:paraId="24A79D96" w14:textId="3C1DC801" w:rsidR="006D0C7A" w:rsidRPr="00F22055" w:rsidRDefault="00600082" w:rsidP="006D0C7A">
            <w:pPr>
              <w:jc w:val="both"/>
              <w:rPr>
                <w:rFonts w:ascii="Times New Roman" w:hAnsi="Times New Roman"/>
              </w:rPr>
            </w:pPr>
            <w:r w:rsidRPr="00F22055">
              <w:rPr>
                <w:rFonts w:ascii="Times New Roman" w:hAnsi="Times New Roman"/>
              </w:rPr>
              <w:t>A02FL</w:t>
            </w:r>
          </w:p>
          <w:p w14:paraId="10672C1A" w14:textId="0B86DBAE" w:rsidR="00600082" w:rsidRPr="00F22055" w:rsidRDefault="00600082" w:rsidP="008C3B90">
            <w:pPr>
              <w:jc w:val="both"/>
              <w:rPr>
                <w:rFonts w:ascii="Times New Roman" w:hAnsi="Times New Roman"/>
              </w:rPr>
            </w:pPr>
          </w:p>
        </w:tc>
        <w:tc>
          <w:tcPr>
            <w:tcW w:w="3845" w:type="dxa"/>
            <w:vMerge/>
          </w:tcPr>
          <w:p w14:paraId="611398D1" w14:textId="77777777" w:rsidR="00600082" w:rsidRPr="00F22055" w:rsidRDefault="00600082" w:rsidP="008C3B90">
            <w:pPr>
              <w:jc w:val="both"/>
              <w:rPr>
                <w:rFonts w:ascii="Times New Roman" w:hAnsi="Times New Roman"/>
              </w:rPr>
            </w:pPr>
          </w:p>
        </w:tc>
      </w:tr>
      <w:tr w:rsidR="00600082" w:rsidRPr="00F22055" w14:paraId="4F706FA3" w14:textId="77777777" w:rsidTr="00091430">
        <w:trPr>
          <w:trHeight w:val="612"/>
        </w:trPr>
        <w:tc>
          <w:tcPr>
            <w:tcW w:w="1129" w:type="dxa"/>
            <w:vMerge/>
          </w:tcPr>
          <w:p w14:paraId="2188387D" w14:textId="77777777" w:rsidR="00600082" w:rsidRPr="00F22055" w:rsidRDefault="00600082" w:rsidP="008C3B90">
            <w:pPr>
              <w:jc w:val="both"/>
              <w:rPr>
                <w:rFonts w:ascii="Times New Roman" w:hAnsi="Times New Roman"/>
              </w:rPr>
            </w:pPr>
          </w:p>
        </w:tc>
        <w:tc>
          <w:tcPr>
            <w:tcW w:w="3422" w:type="dxa"/>
            <w:vMerge/>
          </w:tcPr>
          <w:p w14:paraId="01EBCEC2" w14:textId="77777777" w:rsidR="00600082" w:rsidRPr="00F22055" w:rsidRDefault="00600082" w:rsidP="008C3B90">
            <w:pPr>
              <w:jc w:val="both"/>
              <w:rPr>
                <w:rFonts w:ascii="Times New Roman" w:hAnsi="Times New Roman"/>
              </w:rPr>
            </w:pPr>
          </w:p>
        </w:tc>
        <w:tc>
          <w:tcPr>
            <w:tcW w:w="1398" w:type="dxa"/>
            <w:vMerge/>
          </w:tcPr>
          <w:p w14:paraId="4E67968F" w14:textId="77777777" w:rsidR="00600082" w:rsidRPr="00F22055" w:rsidRDefault="00600082" w:rsidP="008C3B90">
            <w:pPr>
              <w:jc w:val="both"/>
              <w:rPr>
                <w:rFonts w:ascii="Times New Roman" w:hAnsi="Times New Roman"/>
              </w:rPr>
            </w:pPr>
          </w:p>
        </w:tc>
        <w:tc>
          <w:tcPr>
            <w:tcW w:w="2835" w:type="dxa"/>
          </w:tcPr>
          <w:p w14:paraId="7707BAA0"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black tiger shrimp, </w:t>
            </w:r>
            <w:r w:rsidRPr="00F22055">
              <w:rPr>
                <w:rFonts w:ascii="Times New Roman" w:hAnsi="Times New Roman"/>
                <w:i/>
              </w:rPr>
              <w:t>Penaeus monodon</w:t>
            </w:r>
          </w:p>
          <w:p w14:paraId="7E8F7253"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brown shrimp, </w:t>
            </w:r>
            <w:proofErr w:type="spellStart"/>
            <w:r w:rsidRPr="00F22055">
              <w:rPr>
                <w:rFonts w:ascii="Times New Roman" w:hAnsi="Times New Roman"/>
                <w:i/>
              </w:rPr>
              <w:t>Farfantepenaeus</w:t>
            </w:r>
            <w:proofErr w:type="spellEnd"/>
            <w:r w:rsidRPr="00F22055">
              <w:rPr>
                <w:rFonts w:ascii="Times New Roman" w:hAnsi="Times New Roman"/>
                <w:i/>
              </w:rPr>
              <w:t xml:space="preserve"> </w:t>
            </w:r>
            <w:proofErr w:type="spellStart"/>
            <w:r w:rsidRPr="00F22055">
              <w:rPr>
                <w:rFonts w:ascii="Times New Roman" w:hAnsi="Times New Roman"/>
                <w:i/>
              </w:rPr>
              <w:t>aztecus</w:t>
            </w:r>
            <w:proofErr w:type="spellEnd"/>
          </w:p>
          <w:p w14:paraId="6021D110"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greasyback shrimp, </w:t>
            </w:r>
            <w:proofErr w:type="spellStart"/>
            <w:r w:rsidRPr="00F22055">
              <w:rPr>
                <w:rFonts w:ascii="Times New Roman" w:hAnsi="Times New Roman"/>
                <w:i/>
              </w:rPr>
              <w:t>Metapenaeus</w:t>
            </w:r>
            <w:proofErr w:type="spellEnd"/>
            <w:r w:rsidRPr="00F22055">
              <w:rPr>
                <w:rFonts w:ascii="Times New Roman" w:hAnsi="Times New Roman"/>
                <w:i/>
              </w:rPr>
              <w:t xml:space="preserve"> </w:t>
            </w:r>
            <w:proofErr w:type="spellStart"/>
            <w:r w:rsidRPr="00F22055">
              <w:rPr>
                <w:rFonts w:ascii="Times New Roman" w:hAnsi="Times New Roman"/>
                <w:i/>
              </w:rPr>
              <w:t>ensis</w:t>
            </w:r>
            <w:proofErr w:type="spellEnd"/>
          </w:p>
          <w:p w14:paraId="0C5E36D8"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Indian prawn, </w:t>
            </w:r>
            <w:proofErr w:type="spellStart"/>
            <w:r w:rsidRPr="00F22055">
              <w:rPr>
                <w:rFonts w:ascii="Times New Roman" w:hAnsi="Times New Roman"/>
                <w:i/>
              </w:rPr>
              <w:t>Fenneropenaeus</w:t>
            </w:r>
            <w:proofErr w:type="spellEnd"/>
            <w:r w:rsidRPr="00F22055">
              <w:rPr>
                <w:rFonts w:ascii="Times New Roman" w:hAnsi="Times New Roman"/>
                <w:i/>
              </w:rPr>
              <w:t xml:space="preserve"> indicus </w:t>
            </w:r>
          </w:p>
          <w:p w14:paraId="156AC2C1"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Neptune rose shrimp, </w:t>
            </w:r>
            <w:proofErr w:type="spellStart"/>
            <w:r w:rsidRPr="00F22055">
              <w:rPr>
                <w:rFonts w:ascii="Times New Roman" w:hAnsi="Times New Roman"/>
                <w:i/>
              </w:rPr>
              <w:t>Parapenaeus</w:t>
            </w:r>
            <w:proofErr w:type="spellEnd"/>
            <w:r w:rsidRPr="00F22055">
              <w:rPr>
                <w:rFonts w:ascii="Times New Roman" w:hAnsi="Times New Roman"/>
                <w:i/>
              </w:rPr>
              <w:t xml:space="preserve"> </w:t>
            </w:r>
            <w:proofErr w:type="spellStart"/>
            <w:r w:rsidRPr="00F22055">
              <w:rPr>
                <w:rFonts w:ascii="Times New Roman" w:hAnsi="Times New Roman"/>
                <w:i/>
              </w:rPr>
              <w:t>fissurus</w:t>
            </w:r>
            <w:proofErr w:type="spellEnd"/>
          </w:p>
          <w:p w14:paraId="3BBE2820" w14:textId="77777777" w:rsidR="00600082" w:rsidRPr="00F22055" w:rsidRDefault="00600082" w:rsidP="008C3B90">
            <w:pPr>
              <w:jc w:val="both"/>
              <w:rPr>
                <w:rFonts w:ascii="Times New Roman" w:hAnsi="Times New Roman"/>
                <w:i/>
              </w:rPr>
            </w:pPr>
            <w:r w:rsidRPr="00F22055">
              <w:rPr>
                <w:rFonts w:ascii="Times New Roman" w:hAnsi="Times New Roman"/>
              </w:rPr>
              <w:t xml:space="preserve">Shrimp, white shrimp, </w:t>
            </w:r>
            <w:proofErr w:type="spellStart"/>
            <w:r w:rsidRPr="00F22055">
              <w:rPr>
                <w:rFonts w:ascii="Times New Roman" w:hAnsi="Times New Roman"/>
                <w:i/>
              </w:rPr>
              <w:t>Litopenaeus</w:t>
            </w:r>
            <w:proofErr w:type="spellEnd"/>
            <w:r w:rsidRPr="00F22055">
              <w:rPr>
                <w:rFonts w:ascii="Times New Roman" w:hAnsi="Times New Roman"/>
                <w:i/>
              </w:rPr>
              <w:t xml:space="preserve"> </w:t>
            </w:r>
            <w:proofErr w:type="spellStart"/>
            <w:r w:rsidRPr="00F22055">
              <w:rPr>
                <w:rFonts w:ascii="Times New Roman" w:hAnsi="Times New Roman"/>
                <w:i/>
              </w:rPr>
              <w:t>setiferus</w:t>
            </w:r>
            <w:proofErr w:type="spellEnd"/>
            <w:r w:rsidRPr="00F22055">
              <w:rPr>
                <w:rFonts w:ascii="Times New Roman" w:hAnsi="Times New Roman"/>
                <w:i/>
              </w:rPr>
              <w:t xml:space="preserve"> </w:t>
            </w:r>
          </w:p>
        </w:tc>
        <w:tc>
          <w:tcPr>
            <w:tcW w:w="992" w:type="dxa"/>
          </w:tcPr>
          <w:p w14:paraId="09162E71" w14:textId="4A0BE88A" w:rsidR="006D0C7A" w:rsidRPr="00F22055" w:rsidRDefault="00600082" w:rsidP="006D0C7A">
            <w:pPr>
              <w:jc w:val="both"/>
              <w:rPr>
                <w:rFonts w:ascii="Times New Roman" w:hAnsi="Times New Roman"/>
              </w:rPr>
            </w:pPr>
            <w:r w:rsidRPr="00F22055">
              <w:rPr>
                <w:rFonts w:ascii="Times New Roman" w:hAnsi="Times New Roman"/>
              </w:rPr>
              <w:t>A02FX</w:t>
            </w:r>
          </w:p>
          <w:p w14:paraId="46CEEAE0" w14:textId="5FA7F745" w:rsidR="00600082" w:rsidRPr="00F22055" w:rsidRDefault="00600082" w:rsidP="008C3B90">
            <w:pPr>
              <w:jc w:val="both"/>
              <w:rPr>
                <w:rFonts w:ascii="Times New Roman" w:hAnsi="Times New Roman"/>
              </w:rPr>
            </w:pPr>
          </w:p>
        </w:tc>
        <w:tc>
          <w:tcPr>
            <w:tcW w:w="3845" w:type="dxa"/>
            <w:vMerge/>
          </w:tcPr>
          <w:p w14:paraId="0B15692C" w14:textId="77777777" w:rsidR="00600082" w:rsidRPr="00F22055" w:rsidRDefault="00600082" w:rsidP="008C3B90">
            <w:pPr>
              <w:jc w:val="both"/>
              <w:rPr>
                <w:rFonts w:ascii="Times New Roman" w:hAnsi="Times New Roman"/>
              </w:rPr>
            </w:pPr>
          </w:p>
        </w:tc>
      </w:tr>
      <w:tr w:rsidR="00600082" w:rsidRPr="00F22055" w14:paraId="5A133F0A" w14:textId="77777777" w:rsidTr="00091430">
        <w:trPr>
          <w:trHeight w:val="651"/>
        </w:trPr>
        <w:tc>
          <w:tcPr>
            <w:tcW w:w="1129" w:type="dxa"/>
            <w:vMerge w:val="restart"/>
          </w:tcPr>
          <w:p w14:paraId="277791F7" w14:textId="77777777" w:rsidR="00600082" w:rsidRPr="00F22055" w:rsidRDefault="00600082" w:rsidP="008C3B90">
            <w:pPr>
              <w:jc w:val="both"/>
              <w:rPr>
                <w:rFonts w:ascii="Times New Roman" w:hAnsi="Times New Roman"/>
              </w:rPr>
            </w:pPr>
            <w:r w:rsidRPr="00F22055">
              <w:rPr>
                <w:rFonts w:ascii="Times New Roman" w:hAnsi="Times New Roman"/>
              </w:rPr>
              <w:t>Eggs and egg products</w:t>
            </w:r>
          </w:p>
        </w:tc>
        <w:tc>
          <w:tcPr>
            <w:tcW w:w="3422" w:type="dxa"/>
            <w:vMerge w:val="restart"/>
          </w:tcPr>
          <w:p w14:paraId="31276ABA" w14:textId="77777777" w:rsidR="00600082" w:rsidRPr="00F22055" w:rsidRDefault="00600082" w:rsidP="008C3B90">
            <w:pPr>
              <w:jc w:val="both"/>
              <w:rPr>
                <w:rFonts w:ascii="Times New Roman" w:hAnsi="Times New Roman"/>
              </w:rPr>
            </w:pPr>
            <w:r w:rsidRPr="00F22055">
              <w:rPr>
                <w:rFonts w:ascii="Times New Roman" w:hAnsi="Times New Roman"/>
              </w:rPr>
              <w:t xml:space="preserve">The category covers all egg RPCs and derivatives. The part considered is by default the whole sold or prepared unit </w:t>
            </w:r>
            <w:r w:rsidRPr="00F22055">
              <w:rPr>
                <w:rFonts w:ascii="Times New Roman" w:hAnsi="Times New Roman"/>
              </w:rPr>
              <w:lastRenderedPageBreak/>
              <w:t>or a portion homogeneously representing the whole.</w:t>
            </w:r>
          </w:p>
        </w:tc>
        <w:tc>
          <w:tcPr>
            <w:tcW w:w="1398" w:type="dxa"/>
            <w:vMerge w:val="restart"/>
          </w:tcPr>
          <w:p w14:paraId="50362BAC" w14:textId="69D9C9F7" w:rsidR="00600082" w:rsidRPr="00F22055" w:rsidRDefault="00600082" w:rsidP="008C3B90">
            <w:pPr>
              <w:jc w:val="both"/>
              <w:rPr>
                <w:rFonts w:ascii="Times New Roman" w:hAnsi="Times New Roman"/>
              </w:rPr>
            </w:pPr>
            <w:r w:rsidRPr="00F22055">
              <w:rPr>
                <w:rFonts w:ascii="Times New Roman" w:hAnsi="Times New Roman"/>
              </w:rPr>
              <w:lastRenderedPageBreak/>
              <w:t>A031E</w:t>
            </w:r>
          </w:p>
          <w:p w14:paraId="7625F202" w14:textId="6325E87D" w:rsidR="00600082" w:rsidRPr="00F22055" w:rsidRDefault="00600082" w:rsidP="006D0C7A">
            <w:pPr>
              <w:jc w:val="both"/>
              <w:rPr>
                <w:rFonts w:ascii="Times New Roman" w:hAnsi="Times New Roman"/>
              </w:rPr>
            </w:pPr>
          </w:p>
        </w:tc>
        <w:tc>
          <w:tcPr>
            <w:tcW w:w="2835" w:type="dxa"/>
          </w:tcPr>
          <w:p w14:paraId="28C21AAF" w14:textId="77777777" w:rsidR="00600082" w:rsidRPr="00F22055" w:rsidRDefault="00600082" w:rsidP="008C3B90">
            <w:pPr>
              <w:jc w:val="both"/>
              <w:rPr>
                <w:rFonts w:ascii="Times New Roman" w:hAnsi="Times New Roman"/>
                <w:i/>
                <w:lang w:val="fr-CH"/>
              </w:rPr>
            </w:pPr>
            <w:proofErr w:type="spellStart"/>
            <w:r w:rsidRPr="00F22055">
              <w:rPr>
                <w:rFonts w:ascii="Times New Roman" w:hAnsi="Times New Roman"/>
                <w:lang w:val="fr-CH"/>
              </w:rPr>
              <w:t>Hen’s</w:t>
            </w:r>
            <w:proofErr w:type="spellEnd"/>
            <w:r w:rsidRPr="00F22055">
              <w:rPr>
                <w:rFonts w:ascii="Times New Roman" w:hAnsi="Times New Roman"/>
                <w:lang w:val="fr-CH"/>
              </w:rPr>
              <w:t xml:space="preserve"> </w:t>
            </w:r>
            <w:proofErr w:type="spellStart"/>
            <w:r w:rsidRPr="00F22055">
              <w:rPr>
                <w:rFonts w:ascii="Times New Roman" w:hAnsi="Times New Roman"/>
                <w:lang w:val="fr-CH"/>
              </w:rPr>
              <w:t>egg</w:t>
            </w:r>
            <w:proofErr w:type="spellEnd"/>
            <w:r w:rsidRPr="00F22055">
              <w:rPr>
                <w:rFonts w:ascii="Times New Roman" w:hAnsi="Times New Roman"/>
                <w:lang w:val="fr-CH"/>
              </w:rPr>
              <w:t xml:space="preserve">, </w:t>
            </w:r>
            <w:r w:rsidRPr="00F22055">
              <w:rPr>
                <w:rFonts w:ascii="Times New Roman" w:hAnsi="Times New Roman"/>
                <w:i/>
                <w:lang w:val="fr-CH"/>
              </w:rPr>
              <w:t xml:space="preserve">Gallus </w:t>
            </w:r>
            <w:proofErr w:type="spellStart"/>
            <w:r w:rsidRPr="00F22055">
              <w:rPr>
                <w:rFonts w:ascii="Times New Roman" w:hAnsi="Times New Roman"/>
                <w:i/>
                <w:lang w:val="fr-CH"/>
              </w:rPr>
              <w:t>Gallus</w:t>
            </w:r>
            <w:proofErr w:type="spellEnd"/>
            <w:r w:rsidRPr="00F22055">
              <w:rPr>
                <w:rFonts w:ascii="Times New Roman" w:hAnsi="Times New Roman"/>
                <w:i/>
                <w:lang w:val="fr-CH"/>
              </w:rPr>
              <w:t xml:space="preserve"> </w:t>
            </w:r>
            <w:proofErr w:type="spellStart"/>
            <w:r w:rsidRPr="00F22055">
              <w:rPr>
                <w:rFonts w:ascii="Times New Roman" w:hAnsi="Times New Roman"/>
                <w:i/>
                <w:lang w:val="fr-CH"/>
              </w:rPr>
              <w:t>domesticus</w:t>
            </w:r>
            <w:proofErr w:type="spellEnd"/>
            <w:r w:rsidRPr="00F22055">
              <w:rPr>
                <w:rFonts w:ascii="Times New Roman" w:hAnsi="Times New Roman"/>
                <w:i/>
                <w:lang w:val="fr-CH"/>
              </w:rPr>
              <w:t xml:space="preserve"> </w:t>
            </w:r>
          </w:p>
        </w:tc>
        <w:tc>
          <w:tcPr>
            <w:tcW w:w="992" w:type="dxa"/>
          </w:tcPr>
          <w:p w14:paraId="39866B0A" w14:textId="2BE3D473" w:rsidR="006D0C7A" w:rsidRPr="00F22055" w:rsidRDefault="00600082" w:rsidP="006D0C7A">
            <w:pPr>
              <w:jc w:val="both"/>
              <w:rPr>
                <w:rFonts w:ascii="Times New Roman" w:hAnsi="Times New Roman"/>
              </w:rPr>
            </w:pPr>
            <w:r w:rsidRPr="00F22055">
              <w:rPr>
                <w:rFonts w:ascii="Times New Roman" w:hAnsi="Times New Roman"/>
              </w:rPr>
              <w:t>A031G</w:t>
            </w:r>
          </w:p>
          <w:p w14:paraId="25324982" w14:textId="274D7C0C" w:rsidR="00600082" w:rsidRPr="00F22055" w:rsidRDefault="00600082" w:rsidP="008C3B90">
            <w:pPr>
              <w:jc w:val="both"/>
              <w:rPr>
                <w:rFonts w:ascii="Times New Roman" w:hAnsi="Times New Roman"/>
              </w:rPr>
            </w:pPr>
          </w:p>
        </w:tc>
        <w:tc>
          <w:tcPr>
            <w:tcW w:w="3845" w:type="dxa"/>
            <w:vMerge w:val="restart"/>
          </w:tcPr>
          <w:p w14:paraId="153AC769" w14:textId="77777777" w:rsidR="00600082" w:rsidRPr="00F22055" w:rsidRDefault="00600082" w:rsidP="00091430">
            <w:pPr>
              <w:pStyle w:val="ListParagraph"/>
              <w:numPr>
                <w:ilvl w:val="0"/>
                <w:numId w:val="2"/>
              </w:numPr>
              <w:ind w:left="282" w:hanging="141"/>
              <w:jc w:val="both"/>
              <w:rPr>
                <w:rFonts w:ascii="Times New Roman" w:hAnsi="Times New Roman"/>
              </w:rPr>
            </w:pPr>
            <w:r w:rsidRPr="00F22055">
              <w:rPr>
                <w:rFonts w:ascii="Times New Roman" w:hAnsi="Times New Roman"/>
              </w:rPr>
              <w:t>Baked goods (breads, cookies, cakes)</w:t>
            </w:r>
          </w:p>
          <w:p w14:paraId="0B00D00E" w14:textId="77777777" w:rsidR="00600082" w:rsidRPr="00F22055" w:rsidRDefault="00600082" w:rsidP="00091430">
            <w:pPr>
              <w:pStyle w:val="ListParagraph"/>
              <w:numPr>
                <w:ilvl w:val="0"/>
                <w:numId w:val="2"/>
              </w:numPr>
              <w:ind w:left="282" w:hanging="141"/>
              <w:jc w:val="both"/>
              <w:rPr>
                <w:rFonts w:ascii="Times New Roman" w:hAnsi="Times New Roman"/>
              </w:rPr>
            </w:pPr>
            <w:r w:rsidRPr="00F22055">
              <w:rPr>
                <w:rFonts w:ascii="Times New Roman" w:hAnsi="Times New Roman"/>
              </w:rPr>
              <w:t xml:space="preserve">Pastas </w:t>
            </w:r>
          </w:p>
          <w:p w14:paraId="393A5272" w14:textId="77777777" w:rsidR="00600082" w:rsidRPr="00F22055" w:rsidRDefault="00600082" w:rsidP="00091430">
            <w:pPr>
              <w:pStyle w:val="ListParagraph"/>
              <w:numPr>
                <w:ilvl w:val="0"/>
                <w:numId w:val="2"/>
              </w:numPr>
              <w:ind w:left="282" w:hanging="141"/>
              <w:jc w:val="both"/>
              <w:rPr>
                <w:rFonts w:ascii="Times New Roman" w:hAnsi="Times New Roman"/>
              </w:rPr>
            </w:pPr>
            <w:r w:rsidRPr="00F22055">
              <w:rPr>
                <w:rFonts w:ascii="Times New Roman" w:hAnsi="Times New Roman"/>
              </w:rPr>
              <w:t>Egg noodles</w:t>
            </w:r>
          </w:p>
          <w:p w14:paraId="0D79C372" w14:textId="77777777" w:rsidR="00600082" w:rsidRPr="00F22055" w:rsidRDefault="00600082" w:rsidP="00091430">
            <w:pPr>
              <w:pStyle w:val="ListParagraph"/>
              <w:numPr>
                <w:ilvl w:val="0"/>
                <w:numId w:val="2"/>
              </w:numPr>
              <w:ind w:left="282" w:hanging="141"/>
              <w:jc w:val="both"/>
              <w:rPr>
                <w:rFonts w:ascii="Times New Roman" w:hAnsi="Times New Roman"/>
                <w:lang w:val="fr-CH"/>
              </w:rPr>
            </w:pPr>
            <w:r w:rsidRPr="00F22055">
              <w:rPr>
                <w:rFonts w:ascii="Times New Roman" w:hAnsi="Times New Roman"/>
                <w:lang w:val="fr-CH"/>
              </w:rPr>
              <w:lastRenderedPageBreak/>
              <w:t xml:space="preserve">Sauces (mayonnaise, </w:t>
            </w:r>
            <w:proofErr w:type="spellStart"/>
            <w:r w:rsidRPr="00F22055">
              <w:rPr>
                <w:rFonts w:ascii="Times New Roman" w:hAnsi="Times New Roman"/>
                <w:lang w:val="fr-CH"/>
              </w:rPr>
              <w:t>tartar</w:t>
            </w:r>
            <w:proofErr w:type="spellEnd"/>
            <w:r w:rsidRPr="00F22055">
              <w:rPr>
                <w:rFonts w:ascii="Times New Roman" w:hAnsi="Times New Roman"/>
                <w:lang w:val="fr-CH"/>
              </w:rPr>
              <w:t xml:space="preserve"> sauce, hollandaise cause, Caesar dressing)</w:t>
            </w:r>
          </w:p>
          <w:p w14:paraId="134BB2B3" w14:textId="77777777" w:rsidR="00600082" w:rsidRPr="00F22055" w:rsidRDefault="00600082" w:rsidP="00091430">
            <w:pPr>
              <w:pStyle w:val="ListParagraph"/>
              <w:numPr>
                <w:ilvl w:val="0"/>
                <w:numId w:val="2"/>
              </w:numPr>
              <w:ind w:left="282" w:hanging="141"/>
              <w:jc w:val="both"/>
              <w:rPr>
                <w:rFonts w:ascii="Times New Roman" w:hAnsi="Times New Roman"/>
              </w:rPr>
            </w:pPr>
            <w:r w:rsidRPr="00F22055">
              <w:rPr>
                <w:rFonts w:ascii="Times New Roman" w:hAnsi="Times New Roman"/>
              </w:rPr>
              <w:t xml:space="preserve">Breaded/ battered fried foods (chicken nuggets, sausage) </w:t>
            </w:r>
          </w:p>
        </w:tc>
      </w:tr>
      <w:tr w:rsidR="00600082" w:rsidRPr="00F22055" w14:paraId="11115533" w14:textId="77777777" w:rsidTr="00091430">
        <w:trPr>
          <w:trHeight w:val="406"/>
        </w:trPr>
        <w:tc>
          <w:tcPr>
            <w:tcW w:w="1129" w:type="dxa"/>
            <w:vMerge/>
          </w:tcPr>
          <w:p w14:paraId="2F663D72" w14:textId="77777777" w:rsidR="00600082" w:rsidRPr="00F22055" w:rsidRDefault="00600082" w:rsidP="008C3B90">
            <w:pPr>
              <w:jc w:val="both"/>
              <w:rPr>
                <w:rFonts w:ascii="Times New Roman" w:hAnsi="Times New Roman"/>
              </w:rPr>
            </w:pPr>
          </w:p>
        </w:tc>
        <w:tc>
          <w:tcPr>
            <w:tcW w:w="3422" w:type="dxa"/>
            <w:vMerge/>
          </w:tcPr>
          <w:p w14:paraId="00501DF4" w14:textId="77777777" w:rsidR="00600082" w:rsidRPr="00F22055" w:rsidRDefault="00600082" w:rsidP="008C3B90">
            <w:pPr>
              <w:jc w:val="both"/>
              <w:rPr>
                <w:rFonts w:ascii="Times New Roman" w:hAnsi="Times New Roman"/>
              </w:rPr>
            </w:pPr>
          </w:p>
        </w:tc>
        <w:tc>
          <w:tcPr>
            <w:tcW w:w="1398" w:type="dxa"/>
            <w:vMerge/>
          </w:tcPr>
          <w:p w14:paraId="1C99BD75" w14:textId="77777777" w:rsidR="00600082" w:rsidRPr="00F22055" w:rsidRDefault="00600082" w:rsidP="008C3B90">
            <w:pPr>
              <w:jc w:val="both"/>
              <w:rPr>
                <w:rFonts w:ascii="Times New Roman" w:hAnsi="Times New Roman"/>
              </w:rPr>
            </w:pPr>
          </w:p>
        </w:tc>
        <w:tc>
          <w:tcPr>
            <w:tcW w:w="2835" w:type="dxa"/>
          </w:tcPr>
          <w:p w14:paraId="5106049A" w14:textId="77777777" w:rsidR="00600082" w:rsidRPr="00F22055" w:rsidRDefault="00600082" w:rsidP="008C3B90">
            <w:pPr>
              <w:jc w:val="both"/>
              <w:rPr>
                <w:rFonts w:ascii="Times New Roman" w:hAnsi="Times New Roman"/>
              </w:rPr>
            </w:pPr>
            <w:r w:rsidRPr="00F22055">
              <w:rPr>
                <w:rFonts w:ascii="Times New Roman" w:hAnsi="Times New Roman"/>
              </w:rPr>
              <w:t>Duck egg</w:t>
            </w:r>
          </w:p>
        </w:tc>
        <w:tc>
          <w:tcPr>
            <w:tcW w:w="992" w:type="dxa"/>
          </w:tcPr>
          <w:p w14:paraId="560219FA" w14:textId="3CB86CD4" w:rsidR="006D0C7A" w:rsidRPr="00F22055" w:rsidRDefault="00600082" w:rsidP="006D0C7A">
            <w:pPr>
              <w:jc w:val="both"/>
              <w:rPr>
                <w:rFonts w:ascii="Times New Roman" w:hAnsi="Times New Roman"/>
              </w:rPr>
            </w:pPr>
            <w:r w:rsidRPr="00F22055">
              <w:rPr>
                <w:rFonts w:ascii="Times New Roman" w:hAnsi="Times New Roman"/>
              </w:rPr>
              <w:t>A031H</w:t>
            </w:r>
          </w:p>
          <w:p w14:paraId="139D6D93" w14:textId="5E5A0216" w:rsidR="00600082" w:rsidRPr="00F22055" w:rsidRDefault="00600082" w:rsidP="008C3B90">
            <w:pPr>
              <w:jc w:val="both"/>
              <w:rPr>
                <w:rFonts w:ascii="Times New Roman" w:hAnsi="Times New Roman"/>
              </w:rPr>
            </w:pPr>
          </w:p>
        </w:tc>
        <w:tc>
          <w:tcPr>
            <w:tcW w:w="3845" w:type="dxa"/>
            <w:vMerge/>
          </w:tcPr>
          <w:p w14:paraId="1981511C" w14:textId="77777777" w:rsidR="00600082" w:rsidRPr="00F22055" w:rsidRDefault="00600082" w:rsidP="008C3B90">
            <w:pPr>
              <w:pStyle w:val="ListParagraph"/>
              <w:numPr>
                <w:ilvl w:val="0"/>
                <w:numId w:val="2"/>
              </w:numPr>
              <w:jc w:val="both"/>
              <w:rPr>
                <w:rFonts w:ascii="Times New Roman" w:hAnsi="Times New Roman"/>
              </w:rPr>
            </w:pPr>
          </w:p>
        </w:tc>
      </w:tr>
      <w:tr w:rsidR="00600082" w:rsidRPr="00F22055" w14:paraId="59B70481" w14:textId="77777777" w:rsidTr="00091430">
        <w:trPr>
          <w:trHeight w:val="400"/>
        </w:trPr>
        <w:tc>
          <w:tcPr>
            <w:tcW w:w="1129" w:type="dxa"/>
            <w:vMerge/>
          </w:tcPr>
          <w:p w14:paraId="60FE3794" w14:textId="77777777" w:rsidR="00600082" w:rsidRPr="00F22055" w:rsidRDefault="00600082" w:rsidP="008C3B90">
            <w:pPr>
              <w:jc w:val="both"/>
              <w:rPr>
                <w:rFonts w:ascii="Times New Roman" w:hAnsi="Times New Roman"/>
              </w:rPr>
            </w:pPr>
          </w:p>
        </w:tc>
        <w:tc>
          <w:tcPr>
            <w:tcW w:w="3422" w:type="dxa"/>
            <w:vMerge/>
          </w:tcPr>
          <w:p w14:paraId="13A70F7F" w14:textId="77777777" w:rsidR="00600082" w:rsidRPr="00F22055" w:rsidRDefault="00600082" w:rsidP="008C3B90">
            <w:pPr>
              <w:jc w:val="both"/>
              <w:rPr>
                <w:rFonts w:ascii="Times New Roman" w:hAnsi="Times New Roman"/>
              </w:rPr>
            </w:pPr>
          </w:p>
        </w:tc>
        <w:tc>
          <w:tcPr>
            <w:tcW w:w="1398" w:type="dxa"/>
            <w:vMerge/>
          </w:tcPr>
          <w:p w14:paraId="0B0A2FBD" w14:textId="77777777" w:rsidR="00600082" w:rsidRPr="00F22055" w:rsidRDefault="00600082" w:rsidP="008C3B90">
            <w:pPr>
              <w:jc w:val="both"/>
              <w:rPr>
                <w:rFonts w:ascii="Times New Roman" w:hAnsi="Times New Roman"/>
              </w:rPr>
            </w:pPr>
          </w:p>
        </w:tc>
        <w:tc>
          <w:tcPr>
            <w:tcW w:w="2835" w:type="dxa"/>
          </w:tcPr>
          <w:p w14:paraId="20D62CC5" w14:textId="77777777" w:rsidR="00600082" w:rsidRPr="00F22055" w:rsidRDefault="00600082" w:rsidP="008C3B90">
            <w:pPr>
              <w:jc w:val="both"/>
              <w:rPr>
                <w:rFonts w:ascii="Times New Roman" w:hAnsi="Times New Roman"/>
              </w:rPr>
            </w:pPr>
            <w:r w:rsidRPr="00F22055">
              <w:rPr>
                <w:rFonts w:ascii="Times New Roman" w:hAnsi="Times New Roman"/>
              </w:rPr>
              <w:t>Geese egg</w:t>
            </w:r>
          </w:p>
        </w:tc>
        <w:tc>
          <w:tcPr>
            <w:tcW w:w="992" w:type="dxa"/>
          </w:tcPr>
          <w:p w14:paraId="7AAA7FB4" w14:textId="4557EEB0" w:rsidR="006D0C7A" w:rsidRPr="00F22055" w:rsidRDefault="00600082" w:rsidP="006D0C7A">
            <w:pPr>
              <w:jc w:val="both"/>
              <w:rPr>
                <w:rFonts w:ascii="Times New Roman" w:hAnsi="Times New Roman"/>
              </w:rPr>
            </w:pPr>
            <w:r w:rsidRPr="00F22055">
              <w:rPr>
                <w:rFonts w:ascii="Times New Roman" w:hAnsi="Times New Roman"/>
              </w:rPr>
              <w:t>A031J</w:t>
            </w:r>
          </w:p>
          <w:p w14:paraId="10AC0E6E" w14:textId="1B8BA3A9" w:rsidR="00600082" w:rsidRPr="00F22055" w:rsidRDefault="00600082" w:rsidP="008C3B90">
            <w:pPr>
              <w:jc w:val="both"/>
              <w:rPr>
                <w:rFonts w:ascii="Times New Roman" w:hAnsi="Times New Roman"/>
              </w:rPr>
            </w:pPr>
          </w:p>
        </w:tc>
        <w:tc>
          <w:tcPr>
            <w:tcW w:w="3845" w:type="dxa"/>
            <w:vMerge/>
          </w:tcPr>
          <w:p w14:paraId="33B24969" w14:textId="77777777" w:rsidR="00600082" w:rsidRPr="00F22055" w:rsidRDefault="00600082" w:rsidP="008C3B90">
            <w:pPr>
              <w:pStyle w:val="ListParagraph"/>
              <w:numPr>
                <w:ilvl w:val="0"/>
                <w:numId w:val="2"/>
              </w:numPr>
              <w:jc w:val="both"/>
              <w:rPr>
                <w:rFonts w:ascii="Times New Roman" w:hAnsi="Times New Roman"/>
              </w:rPr>
            </w:pPr>
          </w:p>
        </w:tc>
      </w:tr>
      <w:tr w:rsidR="00600082" w:rsidRPr="00F22055" w14:paraId="60033703" w14:textId="77777777" w:rsidTr="00091430">
        <w:trPr>
          <w:trHeight w:val="248"/>
        </w:trPr>
        <w:tc>
          <w:tcPr>
            <w:tcW w:w="1129" w:type="dxa"/>
            <w:vMerge/>
          </w:tcPr>
          <w:p w14:paraId="5D34AE04" w14:textId="77777777" w:rsidR="00600082" w:rsidRPr="00F22055" w:rsidRDefault="00600082" w:rsidP="008C3B90">
            <w:pPr>
              <w:jc w:val="both"/>
              <w:rPr>
                <w:rFonts w:ascii="Times New Roman" w:hAnsi="Times New Roman"/>
              </w:rPr>
            </w:pPr>
          </w:p>
        </w:tc>
        <w:tc>
          <w:tcPr>
            <w:tcW w:w="3422" w:type="dxa"/>
            <w:vMerge/>
          </w:tcPr>
          <w:p w14:paraId="4904B189" w14:textId="77777777" w:rsidR="00600082" w:rsidRPr="00F22055" w:rsidRDefault="00600082" w:rsidP="008C3B90">
            <w:pPr>
              <w:jc w:val="both"/>
              <w:rPr>
                <w:rFonts w:ascii="Times New Roman" w:hAnsi="Times New Roman"/>
              </w:rPr>
            </w:pPr>
          </w:p>
        </w:tc>
        <w:tc>
          <w:tcPr>
            <w:tcW w:w="1398" w:type="dxa"/>
            <w:vMerge/>
          </w:tcPr>
          <w:p w14:paraId="541BA5B1" w14:textId="77777777" w:rsidR="00600082" w:rsidRPr="00F22055" w:rsidRDefault="00600082" w:rsidP="008C3B90">
            <w:pPr>
              <w:jc w:val="both"/>
              <w:rPr>
                <w:rFonts w:ascii="Times New Roman" w:hAnsi="Times New Roman"/>
              </w:rPr>
            </w:pPr>
          </w:p>
        </w:tc>
        <w:tc>
          <w:tcPr>
            <w:tcW w:w="2835" w:type="dxa"/>
          </w:tcPr>
          <w:p w14:paraId="5F22985E" w14:textId="334433A4" w:rsidR="00600082" w:rsidRPr="00F22055" w:rsidRDefault="00600082" w:rsidP="008C3B90">
            <w:pPr>
              <w:jc w:val="both"/>
              <w:rPr>
                <w:rFonts w:ascii="Times New Roman" w:hAnsi="Times New Roman"/>
              </w:rPr>
            </w:pPr>
            <w:r w:rsidRPr="00F22055">
              <w:rPr>
                <w:rFonts w:ascii="Times New Roman" w:hAnsi="Times New Roman"/>
              </w:rPr>
              <w:t>Quail egg</w:t>
            </w:r>
          </w:p>
        </w:tc>
        <w:tc>
          <w:tcPr>
            <w:tcW w:w="992" w:type="dxa"/>
          </w:tcPr>
          <w:p w14:paraId="35D72A46" w14:textId="4D8B01E8" w:rsidR="00600082" w:rsidRPr="00F22055" w:rsidRDefault="00600082" w:rsidP="008C3B90">
            <w:pPr>
              <w:jc w:val="both"/>
              <w:rPr>
                <w:rFonts w:ascii="Times New Roman" w:hAnsi="Times New Roman"/>
              </w:rPr>
            </w:pPr>
            <w:r w:rsidRPr="00F22055">
              <w:rPr>
                <w:rFonts w:ascii="Times New Roman" w:hAnsi="Times New Roman"/>
              </w:rPr>
              <w:t xml:space="preserve">A031K </w:t>
            </w:r>
          </w:p>
        </w:tc>
        <w:tc>
          <w:tcPr>
            <w:tcW w:w="3845" w:type="dxa"/>
            <w:vMerge/>
          </w:tcPr>
          <w:p w14:paraId="1A7D9D2B" w14:textId="77777777" w:rsidR="00600082" w:rsidRPr="00F22055" w:rsidRDefault="00600082" w:rsidP="008C3B90">
            <w:pPr>
              <w:pStyle w:val="ListParagraph"/>
              <w:numPr>
                <w:ilvl w:val="0"/>
                <w:numId w:val="2"/>
              </w:numPr>
              <w:jc w:val="both"/>
              <w:rPr>
                <w:rFonts w:ascii="Times New Roman" w:hAnsi="Times New Roman"/>
              </w:rPr>
            </w:pPr>
          </w:p>
        </w:tc>
      </w:tr>
      <w:tr w:rsidR="00600082" w:rsidRPr="00F22055" w14:paraId="10B072AD" w14:textId="77777777" w:rsidTr="00091430">
        <w:trPr>
          <w:trHeight w:val="247"/>
        </w:trPr>
        <w:tc>
          <w:tcPr>
            <w:tcW w:w="1129" w:type="dxa"/>
            <w:vMerge w:val="restart"/>
          </w:tcPr>
          <w:p w14:paraId="7662575C" w14:textId="77777777" w:rsidR="00600082" w:rsidRPr="00F22055" w:rsidRDefault="00600082" w:rsidP="008C3B90">
            <w:pPr>
              <w:jc w:val="both"/>
              <w:rPr>
                <w:rFonts w:ascii="Times New Roman" w:hAnsi="Times New Roman"/>
              </w:rPr>
            </w:pPr>
            <w:r w:rsidRPr="00F22055">
              <w:rPr>
                <w:rFonts w:ascii="Times New Roman" w:hAnsi="Times New Roman"/>
              </w:rPr>
              <w:t>Fish</w:t>
            </w:r>
          </w:p>
        </w:tc>
        <w:tc>
          <w:tcPr>
            <w:tcW w:w="3422" w:type="dxa"/>
            <w:vMerge w:val="restart"/>
          </w:tcPr>
          <w:p w14:paraId="6554F237" w14:textId="77777777" w:rsidR="00600082" w:rsidRPr="00F22055" w:rsidRDefault="00600082" w:rsidP="008C3B90">
            <w:pPr>
              <w:jc w:val="both"/>
              <w:rPr>
                <w:rFonts w:ascii="Times New Roman" w:hAnsi="Times New Roman"/>
              </w:rPr>
            </w:pPr>
            <w:r w:rsidRPr="00F22055">
              <w:rPr>
                <w:rFonts w:ascii="Times New Roman" w:hAnsi="Times New Roman"/>
              </w:rPr>
              <w:t xml:space="preserve">The group includes fish meat, </w:t>
            </w:r>
            <w:proofErr w:type="gramStart"/>
            <w:r w:rsidRPr="00F22055">
              <w:rPr>
                <w:rFonts w:ascii="Times New Roman" w:hAnsi="Times New Roman"/>
              </w:rPr>
              <w:t>i.e.</w:t>
            </w:r>
            <w:proofErr w:type="gramEnd"/>
            <w:r w:rsidRPr="00F22055">
              <w:rPr>
                <w:rFonts w:ascii="Times New Roman" w:hAnsi="Times New Roman"/>
              </w:rPr>
              <w:t xml:space="preserve"> the fleshy parts of fishes. Fish are gilled, aquatic vertebrate and/or cartilaginous animals of various zoological families and species, usually wild, as caught and prepared for wholesale and retail distribution</w:t>
            </w:r>
          </w:p>
        </w:tc>
        <w:tc>
          <w:tcPr>
            <w:tcW w:w="1398" w:type="dxa"/>
            <w:vMerge w:val="restart"/>
          </w:tcPr>
          <w:p w14:paraId="6BAF1803" w14:textId="1A343577" w:rsidR="006D0C7A" w:rsidRPr="00F22055" w:rsidRDefault="00600082" w:rsidP="006D0C7A">
            <w:pPr>
              <w:jc w:val="both"/>
              <w:rPr>
                <w:rFonts w:ascii="Times New Roman" w:hAnsi="Times New Roman"/>
              </w:rPr>
            </w:pPr>
            <w:r w:rsidRPr="00F22055">
              <w:rPr>
                <w:rFonts w:ascii="Times New Roman" w:hAnsi="Times New Roman"/>
              </w:rPr>
              <w:t>A026V</w:t>
            </w:r>
          </w:p>
          <w:p w14:paraId="3D09BB75" w14:textId="4A18AB62" w:rsidR="00600082" w:rsidRPr="00F22055" w:rsidRDefault="00600082" w:rsidP="008C3B90">
            <w:pPr>
              <w:jc w:val="both"/>
              <w:rPr>
                <w:rFonts w:ascii="Times New Roman" w:hAnsi="Times New Roman"/>
              </w:rPr>
            </w:pPr>
          </w:p>
        </w:tc>
        <w:tc>
          <w:tcPr>
            <w:tcW w:w="2835" w:type="dxa"/>
          </w:tcPr>
          <w:p w14:paraId="39694DD2" w14:textId="77777777" w:rsidR="00600082" w:rsidRPr="00F22055" w:rsidRDefault="00600082" w:rsidP="008C3B90">
            <w:pPr>
              <w:jc w:val="both"/>
              <w:rPr>
                <w:rFonts w:ascii="Times New Roman" w:hAnsi="Times New Roman"/>
                <w:i/>
              </w:rPr>
            </w:pPr>
            <w:r w:rsidRPr="00F22055">
              <w:rPr>
                <w:rFonts w:ascii="Times New Roman" w:hAnsi="Times New Roman"/>
              </w:rPr>
              <w:t xml:space="preserve">Cod, </w:t>
            </w:r>
            <w:r w:rsidRPr="00F22055">
              <w:rPr>
                <w:rFonts w:ascii="Times New Roman" w:hAnsi="Times New Roman"/>
                <w:i/>
              </w:rPr>
              <w:t xml:space="preserve">Gadus </w:t>
            </w:r>
            <w:proofErr w:type="spellStart"/>
            <w:r w:rsidRPr="00F22055">
              <w:rPr>
                <w:rFonts w:ascii="Times New Roman" w:hAnsi="Times New Roman"/>
                <w:i/>
              </w:rPr>
              <w:t>morhua</w:t>
            </w:r>
            <w:proofErr w:type="spellEnd"/>
          </w:p>
          <w:p w14:paraId="17DB54B9" w14:textId="77777777" w:rsidR="00600082" w:rsidRPr="00F22055" w:rsidRDefault="00600082" w:rsidP="008C3B90">
            <w:pPr>
              <w:jc w:val="both"/>
              <w:rPr>
                <w:rFonts w:ascii="Times New Roman" w:hAnsi="Times New Roman"/>
              </w:rPr>
            </w:pPr>
          </w:p>
        </w:tc>
        <w:tc>
          <w:tcPr>
            <w:tcW w:w="992" w:type="dxa"/>
          </w:tcPr>
          <w:p w14:paraId="544DF21B" w14:textId="123F0397" w:rsidR="006D0C7A" w:rsidRPr="00F22055" w:rsidRDefault="00600082" w:rsidP="006D0C7A">
            <w:pPr>
              <w:jc w:val="both"/>
              <w:rPr>
                <w:rFonts w:ascii="Times New Roman" w:hAnsi="Times New Roman"/>
              </w:rPr>
            </w:pPr>
            <w:r w:rsidRPr="00F22055">
              <w:rPr>
                <w:rFonts w:ascii="Times New Roman" w:hAnsi="Times New Roman"/>
              </w:rPr>
              <w:t>A02BV</w:t>
            </w:r>
          </w:p>
          <w:p w14:paraId="5C72FC45" w14:textId="705914ED" w:rsidR="00600082" w:rsidRPr="00F22055" w:rsidRDefault="00600082" w:rsidP="008C3B90">
            <w:pPr>
              <w:jc w:val="both"/>
              <w:rPr>
                <w:rFonts w:ascii="Times New Roman" w:hAnsi="Times New Roman"/>
              </w:rPr>
            </w:pPr>
          </w:p>
        </w:tc>
        <w:tc>
          <w:tcPr>
            <w:tcW w:w="3845" w:type="dxa"/>
            <w:vMerge w:val="restart"/>
          </w:tcPr>
          <w:p w14:paraId="4244C24D" w14:textId="77777777" w:rsidR="00600082" w:rsidRPr="00F22055" w:rsidRDefault="00600082" w:rsidP="00091430">
            <w:pPr>
              <w:pStyle w:val="ListParagraph"/>
              <w:numPr>
                <w:ilvl w:val="0"/>
                <w:numId w:val="2"/>
              </w:numPr>
              <w:ind w:left="424" w:hanging="283"/>
              <w:jc w:val="both"/>
              <w:rPr>
                <w:rFonts w:ascii="Times New Roman" w:hAnsi="Times New Roman"/>
              </w:rPr>
            </w:pPr>
            <w:r w:rsidRPr="00F22055">
              <w:rPr>
                <w:rFonts w:ascii="Times New Roman" w:hAnsi="Times New Roman"/>
              </w:rPr>
              <w:t>Fish flesh</w:t>
            </w:r>
          </w:p>
          <w:p w14:paraId="62DED8A4" w14:textId="77777777" w:rsidR="00600082" w:rsidRPr="00F22055" w:rsidRDefault="00600082" w:rsidP="00091430">
            <w:pPr>
              <w:pStyle w:val="ListParagraph"/>
              <w:numPr>
                <w:ilvl w:val="0"/>
                <w:numId w:val="2"/>
              </w:numPr>
              <w:ind w:left="424" w:hanging="283"/>
              <w:jc w:val="both"/>
              <w:rPr>
                <w:rFonts w:ascii="Times New Roman" w:hAnsi="Times New Roman"/>
              </w:rPr>
            </w:pPr>
            <w:r w:rsidRPr="00F22055">
              <w:rPr>
                <w:rFonts w:ascii="Times New Roman" w:hAnsi="Times New Roman"/>
              </w:rPr>
              <w:t>Fish oil</w:t>
            </w:r>
          </w:p>
          <w:p w14:paraId="1A29EF29" w14:textId="77777777" w:rsidR="00600082" w:rsidRPr="00F22055" w:rsidRDefault="00600082" w:rsidP="00091430">
            <w:pPr>
              <w:pStyle w:val="ListParagraph"/>
              <w:numPr>
                <w:ilvl w:val="0"/>
                <w:numId w:val="2"/>
              </w:numPr>
              <w:ind w:left="424" w:hanging="283"/>
              <w:jc w:val="both"/>
              <w:rPr>
                <w:rFonts w:ascii="Times New Roman" w:hAnsi="Times New Roman"/>
              </w:rPr>
            </w:pPr>
            <w:r w:rsidRPr="00F22055">
              <w:rPr>
                <w:rFonts w:ascii="Times New Roman" w:hAnsi="Times New Roman"/>
              </w:rPr>
              <w:t>Roe</w:t>
            </w:r>
          </w:p>
          <w:p w14:paraId="55C8BABB" w14:textId="77777777" w:rsidR="00600082" w:rsidRPr="00F22055" w:rsidRDefault="00600082" w:rsidP="00091430">
            <w:pPr>
              <w:pStyle w:val="ListParagraph"/>
              <w:numPr>
                <w:ilvl w:val="0"/>
                <w:numId w:val="2"/>
              </w:numPr>
              <w:ind w:left="424" w:hanging="283"/>
              <w:jc w:val="both"/>
              <w:rPr>
                <w:rFonts w:ascii="Times New Roman" w:hAnsi="Times New Roman"/>
              </w:rPr>
            </w:pPr>
            <w:r w:rsidRPr="00F22055">
              <w:rPr>
                <w:rFonts w:ascii="Times New Roman" w:hAnsi="Times New Roman"/>
              </w:rPr>
              <w:t xml:space="preserve">Collagen </w:t>
            </w:r>
          </w:p>
        </w:tc>
      </w:tr>
      <w:tr w:rsidR="00600082" w:rsidRPr="00F22055" w14:paraId="199542B6" w14:textId="77777777" w:rsidTr="00091430">
        <w:trPr>
          <w:trHeight w:val="591"/>
        </w:trPr>
        <w:tc>
          <w:tcPr>
            <w:tcW w:w="1129" w:type="dxa"/>
            <w:vMerge/>
          </w:tcPr>
          <w:p w14:paraId="5C2C090C" w14:textId="77777777" w:rsidR="00600082" w:rsidRPr="00F22055" w:rsidRDefault="00600082" w:rsidP="008C3B90">
            <w:pPr>
              <w:jc w:val="both"/>
              <w:rPr>
                <w:rFonts w:ascii="Times New Roman" w:hAnsi="Times New Roman"/>
              </w:rPr>
            </w:pPr>
          </w:p>
        </w:tc>
        <w:tc>
          <w:tcPr>
            <w:tcW w:w="3422" w:type="dxa"/>
            <w:vMerge/>
          </w:tcPr>
          <w:p w14:paraId="20640606" w14:textId="77777777" w:rsidR="00600082" w:rsidRPr="00F22055" w:rsidRDefault="00600082" w:rsidP="008C3B90">
            <w:pPr>
              <w:jc w:val="both"/>
              <w:rPr>
                <w:rFonts w:ascii="Times New Roman" w:hAnsi="Times New Roman"/>
              </w:rPr>
            </w:pPr>
          </w:p>
        </w:tc>
        <w:tc>
          <w:tcPr>
            <w:tcW w:w="1398" w:type="dxa"/>
            <w:vMerge/>
          </w:tcPr>
          <w:p w14:paraId="3847E6E7" w14:textId="77777777" w:rsidR="00600082" w:rsidRPr="00F22055" w:rsidRDefault="00600082" w:rsidP="008C3B90">
            <w:pPr>
              <w:jc w:val="both"/>
              <w:rPr>
                <w:rFonts w:ascii="Times New Roman" w:hAnsi="Times New Roman"/>
              </w:rPr>
            </w:pPr>
          </w:p>
        </w:tc>
        <w:tc>
          <w:tcPr>
            <w:tcW w:w="2835" w:type="dxa"/>
          </w:tcPr>
          <w:p w14:paraId="3971F3C6" w14:textId="77777777" w:rsidR="00600082" w:rsidRPr="00F22055" w:rsidRDefault="00600082" w:rsidP="008C3B90">
            <w:pPr>
              <w:jc w:val="both"/>
              <w:rPr>
                <w:rFonts w:ascii="Times New Roman" w:hAnsi="Times New Roman"/>
                <w:i/>
              </w:rPr>
            </w:pPr>
            <w:r w:rsidRPr="00F22055">
              <w:rPr>
                <w:rFonts w:ascii="Times New Roman" w:hAnsi="Times New Roman"/>
              </w:rPr>
              <w:t xml:space="preserve">Mackerel, </w:t>
            </w:r>
            <w:proofErr w:type="spellStart"/>
            <w:r w:rsidRPr="00F22055">
              <w:rPr>
                <w:rFonts w:ascii="Times New Roman" w:hAnsi="Times New Roman"/>
                <w:i/>
              </w:rPr>
              <w:t>Scomber</w:t>
            </w:r>
            <w:proofErr w:type="spellEnd"/>
            <w:r w:rsidRPr="00F22055">
              <w:rPr>
                <w:rFonts w:ascii="Times New Roman" w:hAnsi="Times New Roman"/>
                <w:i/>
              </w:rPr>
              <w:t xml:space="preserve"> japonicus, </w:t>
            </w:r>
            <w:proofErr w:type="spellStart"/>
            <w:r w:rsidRPr="00F22055">
              <w:rPr>
                <w:rFonts w:ascii="Times New Roman" w:hAnsi="Times New Roman"/>
                <w:i/>
              </w:rPr>
              <w:t>Scomber</w:t>
            </w:r>
            <w:proofErr w:type="spellEnd"/>
            <w:r w:rsidRPr="00F22055">
              <w:rPr>
                <w:rFonts w:ascii="Times New Roman" w:hAnsi="Times New Roman"/>
                <w:i/>
              </w:rPr>
              <w:t xml:space="preserve"> </w:t>
            </w:r>
            <w:proofErr w:type="spellStart"/>
            <w:r w:rsidRPr="00F22055">
              <w:rPr>
                <w:rFonts w:ascii="Times New Roman" w:hAnsi="Times New Roman"/>
                <w:i/>
              </w:rPr>
              <w:t>scombrus</w:t>
            </w:r>
            <w:proofErr w:type="spellEnd"/>
            <w:r w:rsidRPr="00F22055">
              <w:rPr>
                <w:rFonts w:ascii="Times New Roman" w:hAnsi="Times New Roman"/>
                <w:i/>
              </w:rPr>
              <w:t xml:space="preserve">, </w:t>
            </w:r>
            <w:proofErr w:type="spellStart"/>
            <w:r w:rsidRPr="00F22055">
              <w:rPr>
                <w:rFonts w:ascii="Times New Roman" w:hAnsi="Times New Roman"/>
                <w:i/>
              </w:rPr>
              <w:t>Scomber</w:t>
            </w:r>
            <w:proofErr w:type="spellEnd"/>
            <w:r w:rsidRPr="00F22055">
              <w:rPr>
                <w:rFonts w:ascii="Times New Roman" w:hAnsi="Times New Roman"/>
                <w:i/>
              </w:rPr>
              <w:t xml:space="preserve"> </w:t>
            </w:r>
            <w:proofErr w:type="spellStart"/>
            <w:r w:rsidRPr="00F22055">
              <w:rPr>
                <w:rFonts w:ascii="Times New Roman" w:hAnsi="Times New Roman"/>
                <w:i/>
              </w:rPr>
              <w:t>australsicus</w:t>
            </w:r>
            <w:proofErr w:type="spellEnd"/>
            <w:r w:rsidRPr="00F22055">
              <w:rPr>
                <w:rFonts w:ascii="Times New Roman" w:hAnsi="Times New Roman"/>
                <w:i/>
              </w:rPr>
              <w:t xml:space="preserve"> </w:t>
            </w:r>
          </w:p>
        </w:tc>
        <w:tc>
          <w:tcPr>
            <w:tcW w:w="992" w:type="dxa"/>
          </w:tcPr>
          <w:p w14:paraId="63A1D42F" w14:textId="620486B7" w:rsidR="006D0C7A" w:rsidRPr="00F22055" w:rsidRDefault="00600082" w:rsidP="006D0C7A">
            <w:pPr>
              <w:jc w:val="both"/>
              <w:rPr>
                <w:rFonts w:ascii="Times New Roman" w:hAnsi="Times New Roman"/>
              </w:rPr>
            </w:pPr>
            <w:r w:rsidRPr="00F22055">
              <w:rPr>
                <w:rFonts w:ascii="Times New Roman" w:hAnsi="Times New Roman"/>
              </w:rPr>
              <w:t>A02CT</w:t>
            </w:r>
          </w:p>
          <w:p w14:paraId="54652684" w14:textId="060D6267" w:rsidR="00600082" w:rsidRPr="00F22055" w:rsidRDefault="00600082" w:rsidP="008C3B90">
            <w:pPr>
              <w:jc w:val="both"/>
              <w:rPr>
                <w:rFonts w:ascii="Times New Roman" w:hAnsi="Times New Roman"/>
              </w:rPr>
            </w:pPr>
          </w:p>
        </w:tc>
        <w:tc>
          <w:tcPr>
            <w:tcW w:w="3845" w:type="dxa"/>
            <w:vMerge/>
          </w:tcPr>
          <w:p w14:paraId="478377BC" w14:textId="77777777" w:rsidR="00600082" w:rsidRPr="00F22055" w:rsidRDefault="00600082" w:rsidP="008C3B90">
            <w:pPr>
              <w:jc w:val="both"/>
              <w:rPr>
                <w:rFonts w:ascii="Times New Roman" w:hAnsi="Times New Roman"/>
              </w:rPr>
            </w:pPr>
          </w:p>
        </w:tc>
      </w:tr>
      <w:tr w:rsidR="00600082" w:rsidRPr="00F22055" w14:paraId="6F00C248" w14:textId="77777777" w:rsidTr="00091430">
        <w:trPr>
          <w:trHeight w:val="365"/>
        </w:trPr>
        <w:tc>
          <w:tcPr>
            <w:tcW w:w="1129" w:type="dxa"/>
            <w:vMerge/>
          </w:tcPr>
          <w:p w14:paraId="0E2D0AAD" w14:textId="77777777" w:rsidR="00600082" w:rsidRPr="00F22055" w:rsidRDefault="00600082" w:rsidP="008C3B90">
            <w:pPr>
              <w:jc w:val="both"/>
              <w:rPr>
                <w:rFonts w:ascii="Times New Roman" w:hAnsi="Times New Roman"/>
              </w:rPr>
            </w:pPr>
          </w:p>
        </w:tc>
        <w:tc>
          <w:tcPr>
            <w:tcW w:w="3422" w:type="dxa"/>
            <w:vMerge/>
          </w:tcPr>
          <w:p w14:paraId="70FF380E" w14:textId="77777777" w:rsidR="00600082" w:rsidRPr="00F22055" w:rsidRDefault="00600082" w:rsidP="008C3B90">
            <w:pPr>
              <w:jc w:val="both"/>
              <w:rPr>
                <w:rFonts w:ascii="Times New Roman" w:hAnsi="Times New Roman"/>
              </w:rPr>
            </w:pPr>
          </w:p>
        </w:tc>
        <w:tc>
          <w:tcPr>
            <w:tcW w:w="1398" w:type="dxa"/>
            <w:vMerge/>
          </w:tcPr>
          <w:p w14:paraId="0A166D8C" w14:textId="77777777" w:rsidR="00600082" w:rsidRPr="00F22055" w:rsidRDefault="00600082" w:rsidP="008C3B90">
            <w:pPr>
              <w:jc w:val="both"/>
              <w:rPr>
                <w:rFonts w:ascii="Times New Roman" w:hAnsi="Times New Roman"/>
              </w:rPr>
            </w:pPr>
          </w:p>
        </w:tc>
        <w:tc>
          <w:tcPr>
            <w:tcW w:w="2835" w:type="dxa"/>
          </w:tcPr>
          <w:p w14:paraId="418F5350" w14:textId="569603BB" w:rsidR="00600082" w:rsidRPr="00091430" w:rsidRDefault="00600082" w:rsidP="008C3B90">
            <w:pPr>
              <w:jc w:val="both"/>
              <w:rPr>
                <w:rFonts w:ascii="Times New Roman" w:hAnsi="Times New Roman"/>
                <w:i/>
              </w:rPr>
            </w:pPr>
            <w:r w:rsidRPr="00F22055">
              <w:rPr>
                <w:rFonts w:ascii="Times New Roman" w:hAnsi="Times New Roman"/>
              </w:rPr>
              <w:t xml:space="preserve">Salmon, </w:t>
            </w:r>
            <w:r w:rsidRPr="00F22055">
              <w:rPr>
                <w:rFonts w:ascii="Times New Roman" w:hAnsi="Times New Roman"/>
                <w:i/>
              </w:rPr>
              <w:t xml:space="preserve">Salmo </w:t>
            </w:r>
            <w:proofErr w:type="spellStart"/>
            <w:r w:rsidRPr="00F22055">
              <w:rPr>
                <w:rFonts w:ascii="Times New Roman" w:hAnsi="Times New Roman"/>
                <w:i/>
              </w:rPr>
              <w:t>salar</w:t>
            </w:r>
            <w:proofErr w:type="spellEnd"/>
          </w:p>
        </w:tc>
        <w:tc>
          <w:tcPr>
            <w:tcW w:w="992" w:type="dxa"/>
          </w:tcPr>
          <w:p w14:paraId="55776BC8" w14:textId="428BBD54" w:rsidR="00600082" w:rsidRPr="00F22055" w:rsidRDefault="00600082" w:rsidP="008C3B90">
            <w:pPr>
              <w:jc w:val="both"/>
              <w:rPr>
                <w:rFonts w:ascii="Times New Roman" w:hAnsi="Times New Roman"/>
              </w:rPr>
            </w:pPr>
            <w:r w:rsidRPr="00F22055">
              <w:rPr>
                <w:rFonts w:ascii="Times New Roman" w:hAnsi="Times New Roman"/>
              </w:rPr>
              <w:t>A0C75</w:t>
            </w:r>
          </w:p>
        </w:tc>
        <w:tc>
          <w:tcPr>
            <w:tcW w:w="3845" w:type="dxa"/>
            <w:vMerge/>
          </w:tcPr>
          <w:p w14:paraId="616EB41E" w14:textId="77777777" w:rsidR="00600082" w:rsidRPr="00F22055" w:rsidRDefault="00600082" w:rsidP="008C3B90">
            <w:pPr>
              <w:jc w:val="both"/>
              <w:rPr>
                <w:rFonts w:ascii="Times New Roman" w:hAnsi="Times New Roman"/>
              </w:rPr>
            </w:pPr>
          </w:p>
        </w:tc>
      </w:tr>
      <w:tr w:rsidR="00600082" w:rsidRPr="00F22055" w14:paraId="061A7FE0" w14:textId="77777777" w:rsidTr="00091430">
        <w:trPr>
          <w:trHeight w:val="331"/>
        </w:trPr>
        <w:tc>
          <w:tcPr>
            <w:tcW w:w="1129" w:type="dxa"/>
            <w:vMerge/>
          </w:tcPr>
          <w:p w14:paraId="0B2A26C4" w14:textId="77777777" w:rsidR="00600082" w:rsidRPr="00F22055" w:rsidRDefault="00600082" w:rsidP="008C3B90">
            <w:pPr>
              <w:jc w:val="both"/>
              <w:rPr>
                <w:rFonts w:ascii="Times New Roman" w:hAnsi="Times New Roman"/>
              </w:rPr>
            </w:pPr>
          </w:p>
        </w:tc>
        <w:tc>
          <w:tcPr>
            <w:tcW w:w="3422" w:type="dxa"/>
            <w:vMerge/>
          </w:tcPr>
          <w:p w14:paraId="6B1DE22D" w14:textId="77777777" w:rsidR="00600082" w:rsidRPr="00F22055" w:rsidRDefault="00600082" w:rsidP="008C3B90">
            <w:pPr>
              <w:jc w:val="both"/>
              <w:rPr>
                <w:rFonts w:ascii="Times New Roman" w:hAnsi="Times New Roman"/>
              </w:rPr>
            </w:pPr>
          </w:p>
        </w:tc>
        <w:tc>
          <w:tcPr>
            <w:tcW w:w="1398" w:type="dxa"/>
            <w:vMerge/>
          </w:tcPr>
          <w:p w14:paraId="747AC24B" w14:textId="77777777" w:rsidR="00600082" w:rsidRPr="00F22055" w:rsidRDefault="00600082" w:rsidP="008C3B90">
            <w:pPr>
              <w:jc w:val="both"/>
              <w:rPr>
                <w:rFonts w:ascii="Times New Roman" w:hAnsi="Times New Roman"/>
              </w:rPr>
            </w:pPr>
          </w:p>
        </w:tc>
        <w:tc>
          <w:tcPr>
            <w:tcW w:w="2835" w:type="dxa"/>
          </w:tcPr>
          <w:p w14:paraId="247CB175" w14:textId="77777777" w:rsidR="00600082" w:rsidRPr="00F22055" w:rsidRDefault="00600082" w:rsidP="008C3B90">
            <w:pPr>
              <w:jc w:val="both"/>
              <w:rPr>
                <w:rFonts w:ascii="Times New Roman" w:hAnsi="Times New Roman"/>
                <w:i/>
              </w:rPr>
            </w:pPr>
            <w:r w:rsidRPr="00F22055">
              <w:rPr>
                <w:rFonts w:ascii="Times New Roman" w:hAnsi="Times New Roman"/>
              </w:rPr>
              <w:t xml:space="preserve">Tuna, </w:t>
            </w:r>
            <w:r w:rsidRPr="00F22055">
              <w:rPr>
                <w:rFonts w:ascii="Times New Roman" w:hAnsi="Times New Roman"/>
                <w:i/>
              </w:rPr>
              <w:t xml:space="preserve">Thunnus </w:t>
            </w:r>
            <w:proofErr w:type="spellStart"/>
            <w:r w:rsidRPr="00F22055">
              <w:rPr>
                <w:rFonts w:ascii="Times New Roman" w:hAnsi="Times New Roman"/>
                <w:i/>
              </w:rPr>
              <w:t>tonggol</w:t>
            </w:r>
            <w:proofErr w:type="spellEnd"/>
          </w:p>
        </w:tc>
        <w:tc>
          <w:tcPr>
            <w:tcW w:w="992" w:type="dxa"/>
          </w:tcPr>
          <w:p w14:paraId="7F794D03" w14:textId="11E38E40" w:rsidR="00600082" w:rsidRPr="00F22055" w:rsidRDefault="00600082" w:rsidP="008C3B90">
            <w:pPr>
              <w:jc w:val="both"/>
              <w:rPr>
                <w:rFonts w:ascii="Times New Roman" w:hAnsi="Times New Roman"/>
              </w:rPr>
            </w:pPr>
            <w:r w:rsidRPr="00F22055">
              <w:rPr>
                <w:rFonts w:ascii="Times New Roman" w:hAnsi="Times New Roman"/>
              </w:rPr>
              <w:t>A02DX</w:t>
            </w:r>
          </w:p>
        </w:tc>
        <w:tc>
          <w:tcPr>
            <w:tcW w:w="3845" w:type="dxa"/>
            <w:vMerge/>
          </w:tcPr>
          <w:p w14:paraId="6B8C72BC" w14:textId="77777777" w:rsidR="00600082" w:rsidRPr="00F22055" w:rsidRDefault="00600082" w:rsidP="008C3B90">
            <w:pPr>
              <w:jc w:val="both"/>
              <w:rPr>
                <w:rFonts w:ascii="Times New Roman" w:hAnsi="Times New Roman"/>
              </w:rPr>
            </w:pPr>
          </w:p>
        </w:tc>
      </w:tr>
      <w:tr w:rsidR="00600082" w:rsidRPr="00F22055" w14:paraId="1A246110" w14:textId="77777777" w:rsidTr="00091430">
        <w:trPr>
          <w:trHeight w:val="2109"/>
        </w:trPr>
        <w:tc>
          <w:tcPr>
            <w:tcW w:w="1129" w:type="dxa"/>
          </w:tcPr>
          <w:p w14:paraId="41A8654E" w14:textId="77777777" w:rsidR="00600082" w:rsidRPr="00F22055" w:rsidRDefault="00600082" w:rsidP="008C3B90">
            <w:pPr>
              <w:jc w:val="both"/>
              <w:rPr>
                <w:rFonts w:ascii="Times New Roman" w:hAnsi="Times New Roman"/>
                <w:i/>
              </w:rPr>
            </w:pPr>
            <w:r w:rsidRPr="00F22055">
              <w:rPr>
                <w:rFonts w:ascii="Times New Roman" w:hAnsi="Times New Roman"/>
              </w:rPr>
              <w:t xml:space="preserve">Peanuts (ground nuts, monkey nuts), </w:t>
            </w:r>
            <w:r w:rsidRPr="00F22055">
              <w:rPr>
                <w:rFonts w:ascii="Times New Roman" w:hAnsi="Times New Roman"/>
                <w:i/>
              </w:rPr>
              <w:t xml:space="preserve">Arachis hypogea </w:t>
            </w:r>
          </w:p>
        </w:tc>
        <w:tc>
          <w:tcPr>
            <w:tcW w:w="3422" w:type="dxa"/>
          </w:tcPr>
          <w:p w14:paraId="74432C43" w14:textId="77777777" w:rsidR="00600082" w:rsidRPr="00F22055" w:rsidRDefault="00600082" w:rsidP="008C3B90">
            <w:pPr>
              <w:jc w:val="both"/>
              <w:rPr>
                <w:rFonts w:ascii="Times New Roman" w:hAnsi="Times New Roman"/>
              </w:rPr>
            </w:pPr>
            <w:r w:rsidRPr="00F22055">
              <w:rPr>
                <w:rFonts w:ascii="Times New Roman" w:hAnsi="Times New Roman"/>
              </w:rPr>
              <w:t xml:space="preserve">Oilseeds from the plant classified under the species Arachis </w:t>
            </w:r>
            <w:proofErr w:type="spellStart"/>
            <w:r w:rsidRPr="00F22055">
              <w:rPr>
                <w:rFonts w:ascii="Times New Roman" w:hAnsi="Times New Roman"/>
              </w:rPr>
              <w:t>hypogaea</w:t>
            </w:r>
            <w:proofErr w:type="spellEnd"/>
            <w:r w:rsidRPr="00F22055">
              <w:rPr>
                <w:rFonts w:ascii="Times New Roman" w:hAnsi="Times New Roman"/>
              </w:rPr>
              <w:t xml:space="preserve"> L., commonly known as Peanuts or Groundnuts. The part consumed/analysed is not specified. When relevant, information on the part consumed/analysed has to be reported with additional facet descriptors. In case of data collections related to legislations, the default part consumed/analysed is the one defined in the applicable legislation.</w:t>
            </w:r>
          </w:p>
        </w:tc>
        <w:tc>
          <w:tcPr>
            <w:tcW w:w="1398" w:type="dxa"/>
          </w:tcPr>
          <w:p w14:paraId="5005F8C1" w14:textId="3E026960" w:rsidR="006D0C7A" w:rsidRPr="00F22055" w:rsidRDefault="00600082" w:rsidP="006D0C7A">
            <w:pPr>
              <w:jc w:val="both"/>
              <w:rPr>
                <w:rFonts w:ascii="Times New Roman" w:hAnsi="Times New Roman"/>
              </w:rPr>
            </w:pPr>
            <w:r w:rsidRPr="00F22055">
              <w:rPr>
                <w:rFonts w:ascii="Times New Roman" w:hAnsi="Times New Roman"/>
              </w:rPr>
              <w:t>A015H</w:t>
            </w:r>
          </w:p>
          <w:p w14:paraId="4BB42C32" w14:textId="38571815" w:rsidR="00600082" w:rsidRPr="00F22055" w:rsidRDefault="00600082" w:rsidP="008C3B90">
            <w:pPr>
              <w:jc w:val="both"/>
              <w:rPr>
                <w:rFonts w:ascii="Times New Roman" w:hAnsi="Times New Roman"/>
              </w:rPr>
            </w:pPr>
          </w:p>
        </w:tc>
        <w:tc>
          <w:tcPr>
            <w:tcW w:w="2835" w:type="dxa"/>
          </w:tcPr>
          <w:p w14:paraId="5A106250" w14:textId="77777777" w:rsidR="00600082" w:rsidRPr="00F22055" w:rsidRDefault="00600082" w:rsidP="008C3B90">
            <w:pPr>
              <w:jc w:val="both"/>
              <w:rPr>
                <w:rFonts w:ascii="Times New Roman" w:hAnsi="Times New Roman"/>
              </w:rPr>
            </w:pPr>
          </w:p>
        </w:tc>
        <w:tc>
          <w:tcPr>
            <w:tcW w:w="992" w:type="dxa"/>
          </w:tcPr>
          <w:p w14:paraId="41988356" w14:textId="77777777" w:rsidR="00600082" w:rsidRPr="00F22055" w:rsidRDefault="00600082" w:rsidP="008C3B90">
            <w:pPr>
              <w:jc w:val="both"/>
              <w:rPr>
                <w:rFonts w:ascii="Times New Roman" w:hAnsi="Times New Roman"/>
              </w:rPr>
            </w:pPr>
          </w:p>
        </w:tc>
        <w:tc>
          <w:tcPr>
            <w:tcW w:w="3845" w:type="dxa"/>
          </w:tcPr>
          <w:p w14:paraId="12F33FC7" w14:textId="77777777" w:rsidR="00600082" w:rsidRPr="00F22055" w:rsidRDefault="00600082" w:rsidP="00091430">
            <w:pPr>
              <w:pStyle w:val="ListParagraph"/>
              <w:numPr>
                <w:ilvl w:val="0"/>
                <w:numId w:val="8"/>
              </w:numPr>
              <w:ind w:left="424" w:hanging="283"/>
              <w:jc w:val="both"/>
              <w:rPr>
                <w:rFonts w:ascii="Times New Roman" w:hAnsi="Times New Roman"/>
              </w:rPr>
            </w:pPr>
            <w:r w:rsidRPr="00F22055">
              <w:rPr>
                <w:rFonts w:ascii="Times New Roman" w:hAnsi="Times New Roman"/>
              </w:rPr>
              <w:t>Peanut butter</w:t>
            </w:r>
          </w:p>
          <w:p w14:paraId="18E27E5A" w14:textId="77777777" w:rsidR="00600082" w:rsidRPr="00F22055" w:rsidRDefault="00600082" w:rsidP="00091430">
            <w:pPr>
              <w:pStyle w:val="ListParagraph"/>
              <w:numPr>
                <w:ilvl w:val="0"/>
                <w:numId w:val="8"/>
              </w:numPr>
              <w:ind w:left="424" w:hanging="283"/>
              <w:jc w:val="both"/>
              <w:rPr>
                <w:rFonts w:ascii="Times New Roman" w:hAnsi="Times New Roman"/>
              </w:rPr>
            </w:pPr>
            <w:r w:rsidRPr="00F22055">
              <w:rPr>
                <w:rFonts w:ascii="Times New Roman" w:hAnsi="Times New Roman"/>
              </w:rPr>
              <w:t>Energy bars</w:t>
            </w:r>
          </w:p>
          <w:p w14:paraId="4415F9FE" w14:textId="77777777" w:rsidR="00600082" w:rsidRPr="00F22055" w:rsidRDefault="00600082" w:rsidP="00091430">
            <w:pPr>
              <w:pStyle w:val="ListParagraph"/>
              <w:numPr>
                <w:ilvl w:val="0"/>
                <w:numId w:val="8"/>
              </w:numPr>
              <w:ind w:left="424" w:hanging="283"/>
              <w:jc w:val="both"/>
              <w:rPr>
                <w:rFonts w:ascii="Times New Roman" w:hAnsi="Times New Roman"/>
              </w:rPr>
            </w:pPr>
            <w:r w:rsidRPr="00F22055">
              <w:rPr>
                <w:rFonts w:ascii="Times New Roman" w:hAnsi="Times New Roman"/>
              </w:rPr>
              <w:t xml:space="preserve">Baked goods </w:t>
            </w:r>
          </w:p>
        </w:tc>
      </w:tr>
      <w:tr w:rsidR="00600082" w:rsidRPr="00F22055" w14:paraId="5CD81B68" w14:textId="77777777" w:rsidTr="00091430">
        <w:trPr>
          <w:trHeight w:val="255"/>
        </w:trPr>
        <w:tc>
          <w:tcPr>
            <w:tcW w:w="1129" w:type="dxa"/>
          </w:tcPr>
          <w:p w14:paraId="00AC69D9" w14:textId="77777777" w:rsidR="00600082" w:rsidRPr="00F22055" w:rsidRDefault="00600082" w:rsidP="008C3B90">
            <w:pPr>
              <w:jc w:val="both"/>
              <w:rPr>
                <w:rFonts w:ascii="Times New Roman" w:hAnsi="Times New Roman"/>
                <w:i/>
              </w:rPr>
            </w:pPr>
            <w:r w:rsidRPr="00F22055">
              <w:rPr>
                <w:rFonts w:ascii="Times New Roman" w:hAnsi="Times New Roman"/>
              </w:rPr>
              <w:t xml:space="preserve">Soybean (soya), </w:t>
            </w:r>
            <w:r w:rsidRPr="00F22055">
              <w:rPr>
                <w:rFonts w:ascii="Times New Roman" w:hAnsi="Times New Roman"/>
                <w:i/>
              </w:rPr>
              <w:t>Glycine max</w:t>
            </w:r>
          </w:p>
        </w:tc>
        <w:tc>
          <w:tcPr>
            <w:tcW w:w="3422" w:type="dxa"/>
          </w:tcPr>
          <w:p w14:paraId="716564CC" w14:textId="77777777" w:rsidR="00600082" w:rsidRPr="00F22055" w:rsidRDefault="00600082" w:rsidP="008C3B90">
            <w:pPr>
              <w:jc w:val="both"/>
              <w:rPr>
                <w:rFonts w:ascii="Times New Roman" w:hAnsi="Times New Roman"/>
              </w:rPr>
            </w:pPr>
            <w:r w:rsidRPr="00F22055">
              <w:rPr>
                <w:rFonts w:ascii="Times New Roman" w:hAnsi="Times New Roman"/>
              </w:rPr>
              <w:t>The group includes Soyabeans or similar oilseeds sharing the same pesticide MRL, as defined by EU pesticide regulation.</w:t>
            </w:r>
          </w:p>
        </w:tc>
        <w:tc>
          <w:tcPr>
            <w:tcW w:w="1398" w:type="dxa"/>
          </w:tcPr>
          <w:p w14:paraId="59D8E470" w14:textId="2210DCC9" w:rsidR="006D0C7A" w:rsidRPr="00F22055" w:rsidRDefault="00600082" w:rsidP="006D0C7A">
            <w:pPr>
              <w:jc w:val="both"/>
              <w:rPr>
                <w:rFonts w:ascii="Times New Roman" w:hAnsi="Times New Roman"/>
              </w:rPr>
            </w:pPr>
            <w:r w:rsidRPr="00F22055">
              <w:rPr>
                <w:rFonts w:ascii="Times New Roman" w:hAnsi="Times New Roman"/>
              </w:rPr>
              <w:t>A0DBM</w:t>
            </w:r>
          </w:p>
          <w:p w14:paraId="23C8A232" w14:textId="50E5720E" w:rsidR="00600082" w:rsidRPr="00F22055" w:rsidRDefault="00600082" w:rsidP="008C3B90">
            <w:pPr>
              <w:jc w:val="both"/>
              <w:rPr>
                <w:rFonts w:ascii="Times New Roman" w:hAnsi="Times New Roman"/>
              </w:rPr>
            </w:pPr>
          </w:p>
        </w:tc>
        <w:tc>
          <w:tcPr>
            <w:tcW w:w="2835" w:type="dxa"/>
          </w:tcPr>
          <w:p w14:paraId="6303256A" w14:textId="77777777" w:rsidR="00600082" w:rsidRPr="00F22055" w:rsidRDefault="00600082" w:rsidP="008C3B90">
            <w:pPr>
              <w:jc w:val="both"/>
              <w:rPr>
                <w:rFonts w:ascii="Times New Roman" w:hAnsi="Times New Roman"/>
              </w:rPr>
            </w:pPr>
          </w:p>
        </w:tc>
        <w:tc>
          <w:tcPr>
            <w:tcW w:w="992" w:type="dxa"/>
          </w:tcPr>
          <w:p w14:paraId="0ABF37C4" w14:textId="77777777" w:rsidR="00600082" w:rsidRPr="00F22055" w:rsidRDefault="00600082" w:rsidP="008C3B90">
            <w:pPr>
              <w:jc w:val="both"/>
              <w:rPr>
                <w:rFonts w:ascii="Times New Roman" w:hAnsi="Times New Roman"/>
              </w:rPr>
            </w:pPr>
          </w:p>
        </w:tc>
        <w:tc>
          <w:tcPr>
            <w:tcW w:w="3845" w:type="dxa"/>
          </w:tcPr>
          <w:p w14:paraId="64CB0F07" w14:textId="77777777" w:rsidR="00600082" w:rsidRPr="00F22055" w:rsidRDefault="00600082" w:rsidP="00091430">
            <w:pPr>
              <w:pStyle w:val="ListParagraph"/>
              <w:numPr>
                <w:ilvl w:val="0"/>
                <w:numId w:val="7"/>
              </w:numPr>
              <w:ind w:left="424" w:hanging="283"/>
              <w:jc w:val="both"/>
              <w:rPr>
                <w:rFonts w:ascii="Times New Roman" w:hAnsi="Times New Roman"/>
              </w:rPr>
            </w:pPr>
            <w:r w:rsidRPr="00F22055">
              <w:rPr>
                <w:rFonts w:ascii="Times New Roman" w:hAnsi="Times New Roman"/>
              </w:rPr>
              <w:t>Soy based milk, yoghurt, ice cream, cheese</w:t>
            </w:r>
          </w:p>
          <w:p w14:paraId="5D0C5B8E" w14:textId="77777777" w:rsidR="00600082" w:rsidRPr="00F22055" w:rsidRDefault="00600082" w:rsidP="00091430">
            <w:pPr>
              <w:pStyle w:val="ListParagraph"/>
              <w:numPr>
                <w:ilvl w:val="0"/>
                <w:numId w:val="7"/>
              </w:numPr>
              <w:ind w:left="424" w:hanging="283"/>
              <w:jc w:val="both"/>
              <w:rPr>
                <w:rFonts w:ascii="Times New Roman" w:hAnsi="Times New Roman"/>
              </w:rPr>
            </w:pPr>
            <w:r w:rsidRPr="00F22055">
              <w:rPr>
                <w:rFonts w:ascii="Times New Roman" w:hAnsi="Times New Roman"/>
              </w:rPr>
              <w:t>Soy sauce</w:t>
            </w:r>
          </w:p>
          <w:p w14:paraId="3E213286" w14:textId="77777777" w:rsidR="00600082" w:rsidRPr="00F22055" w:rsidRDefault="00600082" w:rsidP="00091430">
            <w:pPr>
              <w:pStyle w:val="ListParagraph"/>
              <w:numPr>
                <w:ilvl w:val="0"/>
                <w:numId w:val="7"/>
              </w:numPr>
              <w:ind w:left="424" w:hanging="283"/>
              <w:jc w:val="both"/>
              <w:rPr>
                <w:rFonts w:ascii="Times New Roman" w:hAnsi="Times New Roman"/>
              </w:rPr>
            </w:pPr>
            <w:r w:rsidRPr="00F22055">
              <w:rPr>
                <w:rFonts w:ascii="Times New Roman" w:hAnsi="Times New Roman"/>
              </w:rPr>
              <w:t>Tofu</w:t>
            </w:r>
          </w:p>
          <w:p w14:paraId="1A9C13A7" w14:textId="77777777" w:rsidR="00600082" w:rsidRPr="00F22055" w:rsidRDefault="00600082" w:rsidP="00091430">
            <w:pPr>
              <w:pStyle w:val="ListParagraph"/>
              <w:numPr>
                <w:ilvl w:val="0"/>
                <w:numId w:val="7"/>
              </w:numPr>
              <w:ind w:left="424" w:hanging="283"/>
              <w:jc w:val="both"/>
              <w:rPr>
                <w:rFonts w:ascii="Times New Roman" w:hAnsi="Times New Roman"/>
              </w:rPr>
            </w:pPr>
            <w:r w:rsidRPr="00F22055">
              <w:rPr>
                <w:rFonts w:ascii="Times New Roman" w:hAnsi="Times New Roman"/>
              </w:rPr>
              <w:t>Tempeh</w:t>
            </w:r>
          </w:p>
          <w:p w14:paraId="70AAA064" w14:textId="77777777" w:rsidR="00600082" w:rsidRPr="00F22055" w:rsidRDefault="00600082" w:rsidP="00091430">
            <w:pPr>
              <w:pStyle w:val="ListParagraph"/>
              <w:numPr>
                <w:ilvl w:val="0"/>
                <w:numId w:val="7"/>
              </w:numPr>
              <w:ind w:left="424" w:hanging="283"/>
              <w:jc w:val="both"/>
              <w:rPr>
                <w:rFonts w:ascii="Times New Roman" w:hAnsi="Times New Roman"/>
              </w:rPr>
            </w:pPr>
            <w:r w:rsidRPr="00F22055">
              <w:rPr>
                <w:rFonts w:ascii="Times New Roman" w:hAnsi="Times New Roman"/>
              </w:rPr>
              <w:t>Edamame</w:t>
            </w:r>
          </w:p>
        </w:tc>
      </w:tr>
      <w:tr w:rsidR="00600082" w:rsidRPr="00F22055" w14:paraId="23927411" w14:textId="77777777" w:rsidTr="00091430">
        <w:trPr>
          <w:trHeight w:val="530"/>
        </w:trPr>
        <w:tc>
          <w:tcPr>
            <w:tcW w:w="1129" w:type="dxa"/>
            <w:vMerge w:val="restart"/>
          </w:tcPr>
          <w:p w14:paraId="69A04104" w14:textId="77777777" w:rsidR="00600082" w:rsidRPr="00F22055" w:rsidRDefault="00600082" w:rsidP="008C3B90">
            <w:pPr>
              <w:jc w:val="both"/>
              <w:rPr>
                <w:rFonts w:ascii="Times New Roman" w:hAnsi="Times New Roman"/>
              </w:rPr>
            </w:pPr>
            <w:r w:rsidRPr="00F22055">
              <w:rPr>
                <w:rFonts w:ascii="Times New Roman" w:hAnsi="Times New Roman"/>
              </w:rPr>
              <w:t>Milk and dairy  products</w:t>
            </w:r>
          </w:p>
        </w:tc>
        <w:tc>
          <w:tcPr>
            <w:tcW w:w="3422" w:type="dxa"/>
            <w:vMerge w:val="restart"/>
          </w:tcPr>
          <w:p w14:paraId="43EB274C" w14:textId="77777777" w:rsidR="00600082" w:rsidRPr="00F22055" w:rsidRDefault="00600082" w:rsidP="008C3B90">
            <w:pPr>
              <w:jc w:val="both"/>
              <w:rPr>
                <w:rFonts w:ascii="Times New Roman" w:hAnsi="Times New Roman"/>
              </w:rPr>
            </w:pPr>
          </w:p>
          <w:p w14:paraId="2F4F5737" w14:textId="77777777" w:rsidR="00600082" w:rsidRPr="00F22055" w:rsidRDefault="00600082" w:rsidP="008C3B90">
            <w:pPr>
              <w:jc w:val="both"/>
              <w:rPr>
                <w:rFonts w:ascii="Times New Roman" w:hAnsi="Times New Roman"/>
              </w:rPr>
            </w:pPr>
            <w:r w:rsidRPr="00F22055">
              <w:rPr>
                <w:rFonts w:ascii="Times New Roman" w:hAnsi="Times New Roman"/>
              </w:rPr>
              <w:t xml:space="preserve">The category covers milk (a whitish liquid containing proteins, fats, lactose, and various vitamins and minerals that </w:t>
            </w:r>
            <w:r w:rsidRPr="00F22055">
              <w:rPr>
                <w:rFonts w:ascii="Times New Roman" w:hAnsi="Times New Roman"/>
              </w:rPr>
              <w:lastRenderedPageBreak/>
              <w:t>is produced by the mammary glands of all mature female mammals) from all different mammalian species and all derivatives, including those where some of these components have been reduced or removed.</w:t>
            </w:r>
          </w:p>
        </w:tc>
        <w:tc>
          <w:tcPr>
            <w:tcW w:w="1398" w:type="dxa"/>
            <w:vMerge w:val="restart"/>
          </w:tcPr>
          <w:p w14:paraId="11D1B333" w14:textId="1D919665" w:rsidR="006D0C7A" w:rsidRPr="00F22055" w:rsidRDefault="00600082" w:rsidP="006D0C7A">
            <w:pPr>
              <w:jc w:val="both"/>
              <w:rPr>
                <w:rFonts w:ascii="Times New Roman" w:hAnsi="Times New Roman"/>
              </w:rPr>
            </w:pPr>
            <w:r w:rsidRPr="00F22055">
              <w:rPr>
                <w:rFonts w:ascii="Times New Roman" w:hAnsi="Times New Roman"/>
              </w:rPr>
              <w:lastRenderedPageBreak/>
              <w:t>A02LR</w:t>
            </w:r>
          </w:p>
          <w:p w14:paraId="7119DF86" w14:textId="55862B58" w:rsidR="00600082" w:rsidRPr="00F22055" w:rsidRDefault="00600082" w:rsidP="008C3B90">
            <w:pPr>
              <w:jc w:val="both"/>
              <w:rPr>
                <w:rFonts w:ascii="Times New Roman" w:hAnsi="Times New Roman"/>
              </w:rPr>
            </w:pPr>
          </w:p>
        </w:tc>
        <w:tc>
          <w:tcPr>
            <w:tcW w:w="2835" w:type="dxa"/>
          </w:tcPr>
          <w:p w14:paraId="08A10740" w14:textId="77777777" w:rsidR="00600082" w:rsidRPr="00F22055" w:rsidRDefault="00600082" w:rsidP="008C3B90">
            <w:pPr>
              <w:jc w:val="both"/>
              <w:rPr>
                <w:rFonts w:ascii="Times New Roman" w:hAnsi="Times New Roman"/>
                <w:i/>
              </w:rPr>
            </w:pPr>
            <w:r w:rsidRPr="00F22055">
              <w:rPr>
                <w:rFonts w:ascii="Times New Roman" w:hAnsi="Times New Roman"/>
              </w:rPr>
              <w:t xml:space="preserve">Milk, cow, </w:t>
            </w:r>
            <w:r w:rsidRPr="00F22055">
              <w:rPr>
                <w:rFonts w:ascii="Times New Roman" w:hAnsi="Times New Roman"/>
                <w:i/>
              </w:rPr>
              <w:t xml:space="preserve">Bos taurus </w:t>
            </w:r>
          </w:p>
          <w:p w14:paraId="249FE790" w14:textId="77777777" w:rsidR="00600082" w:rsidRPr="00F22055" w:rsidRDefault="00600082" w:rsidP="008C3B90">
            <w:pPr>
              <w:jc w:val="both"/>
              <w:rPr>
                <w:rFonts w:ascii="Times New Roman" w:hAnsi="Times New Roman"/>
              </w:rPr>
            </w:pPr>
          </w:p>
        </w:tc>
        <w:tc>
          <w:tcPr>
            <w:tcW w:w="992" w:type="dxa"/>
          </w:tcPr>
          <w:p w14:paraId="25833377" w14:textId="7BC4534C" w:rsidR="006D0C7A" w:rsidRPr="00F22055" w:rsidRDefault="00600082" w:rsidP="006D0C7A">
            <w:pPr>
              <w:jc w:val="both"/>
              <w:rPr>
                <w:rFonts w:ascii="Times New Roman" w:hAnsi="Times New Roman"/>
              </w:rPr>
            </w:pPr>
            <w:r w:rsidRPr="00F22055">
              <w:rPr>
                <w:rFonts w:ascii="Times New Roman" w:hAnsi="Times New Roman"/>
              </w:rPr>
              <w:t>A02LV</w:t>
            </w:r>
          </w:p>
          <w:p w14:paraId="1D93DF71" w14:textId="62612267" w:rsidR="00600082" w:rsidRPr="00F22055" w:rsidRDefault="00600082" w:rsidP="008C3B90">
            <w:pPr>
              <w:jc w:val="both"/>
              <w:rPr>
                <w:rFonts w:ascii="Times New Roman" w:hAnsi="Times New Roman"/>
              </w:rPr>
            </w:pPr>
          </w:p>
        </w:tc>
        <w:tc>
          <w:tcPr>
            <w:tcW w:w="3845" w:type="dxa"/>
            <w:vMerge w:val="restart"/>
          </w:tcPr>
          <w:p w14:paraId="4CEFA227" w14:textId="77777777" w:rsidR="00600082" w:rsidRPr="00F22055" w:rsidRDefault="00600082" w:rsidP="00091430">
            <w:pPr>
              <w:pStyle w:val="ListParagraph"/>
              <w:numPr>
                <w:ilvl w:val="0"/>
                <w:numId w:val="3"/>
              </w:numPr>
              <w:ind w:left="424" w:hanging="283"/>
              <w:jc w:val="both"/>
              <w:rPr>
                <w:rFonts w:ascii="Times New Roman" w:hAnsi="Times New Roman"/>
              </w:rPr>
            </w:pPr>
            <w:r w:rsidRPr="00F22055">
              <w:rPr>
                <w:rFonts w:ascii="Times New Roman" w:hAnsi="Times New Roman"/>
              </w:rPr>
              <w:t>Cheese</w:t>
            </w:r>
          </w:p>
          <w:p w14:paraId="202CA389" w14:textId="77777777" w:rsidR="00600082" w:rsidRPr="00F22055" w:rsidRDefault="00600082" w:rsidP="00091430">
            <w:pPr>
              <w:pStyle w:val="ListParagraph"/>
              <w:numPr>
                <w:ilvl w:val="0"/>
                <w:numId w:val="3"/>
              </w:numPr>
              <w:ind w:left="424" w:hanging="283"/>
              <w:jc w:val="both"/>
              <w:rPr>
                <w:rFonts w:ascii="Times New Roman" w:hAnsi="Times New Roman"/>
              </w:rPr>
            </w:pPr>
            <w:r w:rsidRPr="00F22055">
              <w:rPr>
                <w:rFonts w:ascii="Times New Roman" w:hAnsi="Times New Roman"/>
              </w:rPr>
              <w:t>Butter</w:t>
            </w:r>
          </w:p>
          <w:p w14:paraId="6B8A91CA" w14:textId="77777777" w:rsidR="00600082" w:rsidRPr="00F22055" w:rsidRDefault="00600082" w:rsidP="00091430">
            <w:pPr>
              <w:pStyle w:val="ListParagraph"/>
              <w:numPr>
                <w:ilvl w:val="0"/>
                <w:numId w:val="3"/>
              </w:numPr>
              <w:ind w:left="424" w:hanging="283"/>
              <w:jc w:val="both"/>
              <w:rPr>
                <w:rFonts w:ascii="Times New Roman" w:hAnsi="Times New Roman"/>
              </w:rPr>
            </w:pPr>
            <w:r w:rsidRPr="00F22055">
              <w:rPr>
                <w:rFonts w:ascii="Times New Roman" w:hAnsi="Times New Roman"/>
              </w:rPr>
              <w:t xml:space="preserve">Yoghurt </w:t>
            </w:r>
          </w:p>
          <w:p w14:paraId="3E07D61D" w14:textId="77777777" w:rsidR="00600082" w:rsidRPr="00F22055" w:rsidRDefault="00600082" w:rsidP="00091430">
            <w:pPr>
              <w:pStyle w:val="ListParagraph"/>
              <w:numPr>
                <w:ilvl w:val="0"/>
                <w:numId w:val="3"/>
              </w:numPr>
              <w:ind w:left="424" w:hanging="283"/>
              <w:jc w:val="both"/>
              <w:rPr>
                <w:rFonts w:ascii="Times New Roman" w:hAnsi="Times New Roman"/>
              </w:rPr>
            </w:pPr>
            <w:r w:rsidRPr="00F22055">
              <w:rPr>
                <w:rFonts w:ascii="Times New Roman" w:hAnsi="Times New Roman"/>
              </w:rPr>
              <w:t xml:space="preserve">Ice cream </w:t>
            </w:r>
          </w:p>
          <w:p w14:paraId="4DADE762" w14:textId="77777777" w:rsidR="00600082" w:rsidRPr="00F22055" w:rsidRDefault="00600082" w:rsidP="00091430">
            <w:pPr>
              <w:pStyle w:val="ListParagraph"/>
              <w:numPr>
                <w:ilvl w:val="0"/>
                <w:numId w:val="3"/>
              </w:numPr>
              <w:ind w:left="424" w:hanging="283"/>
              <w:jc w:val="both"/>
              <w:rPr>
                <w:rFonts w:ascii="Times New Roman" w:hAnsi="Times New Roman"/>
              </w:rPr>
            </w:pPr>
            <w:r w:rsidRPr="00F22055">
              <w:rPr>
                <w:rFonts w:ascii="Times New Roman" w:hAnsi="Times New Roman"/>
              </w:rPr>
              <w:lastRenderedPageBreak/>
              <w:t xml:space="preserve">Chocolate </w:t>
            </w:r>
          </w:p>
        </w:tc>
      </w:tr>
      <w:tr w:rsidR="00600082" w:rsidRPr="00F22055" w14:paraId="0A9AE144" w14:textId="77777777" w:rsidTr="00091430">
        <w:trPr>
          <w:trHeight w:val="552"/>
        </w:trPr>
        <w:tc>
          <w:tcPr>
            <w:tcW w:w="1129" w:type="dxa"/>
            <w:vMerge/>
          </w:tcPr>
          <w:p w14:paraId="447B855F" w14:textId="77777777" w:rsidR="00600082" w:rsidRPr="00F22055" w:rsidRDefault="00600082" w:rsidP="008C3B90">
            <w:pPr>
              <w:jc w:val="both"/>
              <w:rPr>
                <w:rFonts w:ascii="Times New Roman" w:hAnsi="Times New Roman"/>
              </w:rPr>
            </w:pPr>
          </w:p>
        </w:tc>
        <w:tc>
          <w:tcPr>
            <w:tcW w:w="3422" w:type="dxa"/>
            <w:vMerge/>
          </w:tcPr>
          <w:p w14:paraId="51B85524" w14:textId="77777777" w:rsidR="00600082" w:rsidRPr="00F22055" w:rsidRDefault="00600082" w:rsidP="008C3B90">
            <w:pPr>
              <w:jc w:val="both"/>
              <w:rPr>
                <w:rFonts w:ascii="Times New Roman" w:hAnsi="Times New Roman"/>
              </w:rPr>
            </w:pPr>
          </w:p>
        </w:tc>
        <w:tc>
          <w:tcPr>
            <w:tcW w:w="1398" w:type="dxa"/>
            <w:vMerge/>
          </w:tcPr>
          <w:p w14:paraId="27A738CC" w14:textId="77777777" w:rsidR="00600082" w:rsidRPr="00F22055" w:rsidRDefault="00600082" w:rsidP="008C3B90">
            <w:pPr>
              <w:jc w:val="both"/>
              <w:rPr>
                <w:rFonts w:ascii="Times New Roman" w:hAnsi="Times New Roman"/>
              </w:rPr>
            </w:pPr>
          </w:p>
        </w:tc>
        <w:tc>
          <w:tcPr>
            <w:tcW w:w="2835" w:type="dxa"/>
          </w:tcPr>
          <w:p w14:paraId="553AA11B" w14:textId="77777777" w:rsidR="00600082" w:rsidRPr="00F22055" w:rsidRDefault="00600082" w:rsidP="008C3B90">
            <w:pPr>
              <w:jc w:val="both"/>
              <w:rPr>
                <w:rFonts w:ascii="Times New Roman" w:hAnsi="Times New Roman"/>
              </w:rPr>
            </w:pPr>
            <w:r w:rsidRPr="00F22055">
              <w:rPr>
                <w:rFonts w:ascii="Times New Roman" w:hAnsi="Times New Roman"/>
              </w:rPr>
              <w:t>Milk, goat</w:t>
            </w:r>
          </w:p>
        </w:tc>
        <w:tc>
          <w:tcPr>
            <w:tcW w:w="992" w:type="dxa"/>
          </w:tcPr>
          <w:p w14:paraId="0FDDDA81" w14:textId="69BA5436" w:rsidR="006D0C7A" w:rsidRPr="00F22055" w:rsidRDefault="00600082" w:rsidP="006D0C7A">
            <w:pPr>
              <w:jc w:val="both"/>
              <w:rPr>
                <w:rFonts w:ascii="Times New Roman" w:hAnsi="Times New Roman"/>
              </w:rPr>
            </w:pPr>
            <w:r w:rsidRPr="00F22055">
              <w:rPr>
                <w:rFonts w:ascii="Times New Roman" w:hAnsi="Times New Roman"/>
              </w:rPr>
              <w:t>A02MB</w:t>
            </w:r>
          </w:p>
          <w:p w14:paraId="0741241A" w14:textId="3F0B082B" w:rsidR="00600082" w:rsidRPr="00F22055" w:rsidRDefault="00600082" w:rsidP="008C3B90">
            <w:pPr>
              <w:jc w:val="both"/>
              <w:rPr>
                <w:rFonts w:ascii="Times New Roman" w:hAnsi="Times New Roman"/>
              </w:rPr>
            </w:pPr>
          </w:p>
        </w:tc>
        <w:tc>
          <w:tcPr>
            <w:tcW w:w="3845" w:type="dxa"/>
            <w:vMerge/>
          </w:tcPr>
          <w:p w14:paraId="6912A042" w14:textId="77777777" w:rsidR="00600082" w:rsidRPr="00F22055" w:rsidRDefault="00600082" w:rsidP="008C3B90">
            <w:pPr>
              <w:jc w:val="both"/>
              <w:rPr>
                <w:rFonts w:ascii="Times New Roman" w:hAnsi="Times New Roman"/>
              </w:rPr>
            </w:pPr>
          </w:p>
        </w:tc>
      </w:tr>
      <w:tr w:rsidR="00600082" w:rsidRPr="00F22055" w14:paraId="494BAB3A" w14:textId="77777777" w:rsidTr="00091430">
        <w:trPr>
          <w:trHeight w:val="277"/>
        </w:trPr>
        <w:tc>
          <w:tcPr>
            <w:tcW w:w="1129" w:type="dxa"/>
            <w:vMerge/>
          </w:tcPr>
          <w:p w14:paraId="72C0A6A5" w14:textId="77777777" w:rsidR="00600082" w:rsidRPr="00F22055" w:rsidRDefault="00600082" w:rsidP="008C3B90">
            <w:pPr>
              <w:jc w:val="both"/>
              <w:rPr>
                <w:rFonts w:ascii="Times New Roman" w:hAnsi="Times New Roman"/>
              </w:rPr>
            </w:pPr>
          </w:p>
        </w:tc>
        <w:tc>
          <w:tcPr>
            <w:tcW w:w="3422" w:type="dxa"/>
            <w:vMerge/>
          </w:tcPr>
          <w:p w14:paraId="63C609F1" w14:textId="77777777" w:rsidR="00600082" w:rsidRPr="00F22055" w:rsidRDefault="00600082" w:rsidP="008C3B90">
            <w:pPr>
              <w:jc w:val="both"/>
              <w:rPr>
                <w:rFonts w:ascii="Times New Roman" w:hAnsi="Times New Roman"/>
              </w:rPr>
            </w:pPr>
          </w:p>
        </w:tc>
        <w:tc>
          <w:tcPr>
            <w:tcW w:w="1398" w:type="dxa"/>
            <w:vMerge/>
          </w:tcPr>
          <w:p w14:paraId="3F784216" w14:textId="77777777" w:rsidR="00600082" w:rsidRPr="00F22055" w:rsidRDefault="00600082" w:rsidP="008C3B90">
            <w:pPr>
              <w:jc w:val="both"/>
              <w:rPr>
                <w:rFonts w:ascii="Times New Roman" w:hAnsi="Times New Roman"/>
              </w:rPr>
            </w:pPr>
          </w:p>
        </w:tc>
        <w:tc>
          <w:tcPr>
            <w:tcW w:w="2835" w:type="dxa"/>
          </w:tcPr>
          <w:p w14:paraId="038C102D" w14:textId="77777777" w:rsidR="00600082" w:rsidRPr="00F22055" w:rsidRDefault="00600082" w:rsidP="008C3B90">
            <w:pPr>
              <w:jc w:val="both"/>
              <w:rPr>
                <w:rFonts w:ascii="Times New Roman" w:hAnsi="Times New Roman"/>
              </w:rPr>
            </w:pPr>
            <w:r w:rsidRPr="00F22055">
              <w:rPr>
                <w:rFonts w:ascii="Times New Roman" w:hAnsi="Times New Roman"/>
              </w:rPr>
              <w:t xml:space="preserve">Milk, water buffalo </w:t>
            </w:r>
          </w:p>
        </w:tc>
        <w:tc>
          <w:tcPr>
            <w:tcW w:w="992" w:type="dxa"/>
          </w:tcPr>
          <w:p w14:paraId="2F553B15" w14:textId="15B559E0" w:rsidR="00600082" w:rsidRPr="00F22055" w:rsidRDefault="00600082" w:rsidP="008C3B90">
            <w:pPr>
              <w:jc w:val="both"/>
              <w:rPr>
                <w:rFonts w:ascii="Times New Roman" w:hAnsi="Times New Roman"/>
              </w:rPr>
            </w:pPr>
            <w:r w:rsidRPr="00F22055">
              <w:rPr>
                <w:rFonts w:ascii="Times New Roman" w:hAnsi="Times New Roman"/>
              </w:rPr>
              <w:t>A02MD</w:t>
            </w:r>
          </w:p>
          <w:p w14:paraId="2541A828" w14:textId="51E43EB4" w:rsidR="00600082" w:rsidRPr="00F22055" w:rsidRDefault="00600082" w:rsidP="008C3B90">
            <w:pPr>
              <w:jc w:val="both"/>
              <w:rPr>
                <w:rFonts w:ascii="Times New Roman" w:hAnsi="Times New Roman"/>
              </w:rPr>
            </w:pPr>
          </w:p>
        </w:tc>
        <w:tc>
          <w:tcPr>
            <w:tcW w:w="3845" w:type="dxa"/>
            <w:vMerge/>
          </w:tcPr>
          <w:p w14:paraId="62DCBD01" w14:textId="77777777" w:rsidR="00600082" w:rsidRPr="00F22055" w:rsidRDefault="00600082" w:rsidP="008C3B90">
            <w:pPr>
              <w:jc w:val="both"/>
              <w:rPr>
                <w:rFonts w:ascii="Times New Roman" w:hAnsi="Times New Roman"/>
              </w:rPr>
            </w:pPr>
          </w:p>
        </w:tc>
      </w:tr>
      <w:tr w:rsidR="00600082" w:rsidRPr="00F22055" w14:paraId="75B989A5" w14:textId="77777777" w:rsidTr="00091430">
        <w:trPr>
          <w:trHeight w:val="723"/>
        </w:trPr>
        <w:tc>
          <w:tcPr>
            <w:tcW w:w="1129" w:type="dxa"/>
            <w:vMerge/>
          </w:tcPr>
          <w:p w14:paraId="76F49E11" w14:textId="77777777" w:rsidR="00600082" w:rsidRPr="00F22055" w:rsidRDefault="00600082" w:rsidP="008C3B90">
            <w:pPr>
              <w:jc w:val="both"/>
              <w:rPr>
                <w:rFonts w:ascii="Times New Roman" w:hAnsi="Times New Roman"/>
              </w:rPr>
            </w:pPr>
          </w:p>
        </w:tc>
        <w:tc>
          <w:tcPr>
            <w:tcW w:w="3422" w:type="dxa"/>
            <w:vMerge/>
          </w:tcPr>
          <w:p w14:paraId="2160F5C1" w14:textId="77777777" w:rsidR="00600082" w:rsidRPr="00F22055" w:rsidRDefault="00600082" w:rsidP="008C3B90">
            <w:pPr>
              <w:jc w:val="both"/>
              <w:rPr>
                <w:rFonts w:ascii="Times New Roman" w:hAnsi="Times New Roman"/>
              </w:rPr>
            </w:pPr>
          </w:p>
        </w:tc>
        <w:tc>
          <w:tcPr>
            <w:tcW w:w="1398" w:type="dxa"/>
            <w:vMerge/>
          </w:tcPr>
          <w:p w14:paraId="1FC09F18" w14:textId="77777777" w:rsidR="00600082" w:rsidRPr="00F22055" w:rsidRDefault="00600082" w:rsidP="008C3B90">
            <w:pPr>
              <w:jc w:val="both"/>
              <w:rPr>
                <w:rFonts w:ascii="Times New Roman" w:hAnsi="Times New Roman"/>
              </w:rPr>
            </w:pPr>
          </w:p>
        </w:tc>
        <w:tc>
          <w:tcPr>
            <w:tcW w:w="2835" w:type="dxa"/>
          </w:tcPr>
          <w:p w14:paraId="3BA4151D" w14:textId="77777777" w:rsidR="00600082" w:rsidRPr="00F22055" w:rsidRDefault="00600082" w:rsidP="008C3B90">
            <w:pPr>
              <w:jc w:val="both"/>
              <w:rPr>
                <w:rFonts w:ascii="Times New Roman" w:hAnsi="Times New Roman"/>
              </w:rPr>
            </w:pPr>
            <w:r w:rsidRPr="00F22055">
              <w:rPr>
                <w:rFonts w:ascii="Times New Roman" w:hAnsi="Times New Roman"/>
              </w:rPr>
              <w:t>Milk, sheep (ewe)</w:t>
            </w:r>
          </w:p>
        </w:tc>
        <w:tc>
          <w:tcPr>
            <w:tcW w:w="992" w:type="dxa"/>
          </w:tcPr>
          <w:p w14:paraId="20CAD89F" w14:textId="25C25073" w:rsidR="00600082" w:rsidRPr="00F22055" w:rsidRDefault="00600082" w:rsidP="008C3B90">
            <w:pPr>
              <w:jc w:val="both"/>
              <w:rPr>
                <w:rFonts w:ascii="Times New Roman" w:hAnsi="Times New Roman"/>
              </w:rPr>
            </w:pPr>
            <w:r w:rsidRPr="00F22055">
              <w:rPr>
                <w:rFonts w:ascii="Times New Roman" w:hAnsi="Times New Roman"/>
              </w:rPr>
              <w:t>A02MC</w:t>
            </w:r>
          </w:p>
          <w:p w14:paraId="23EC376F" w14:textId="2A950819" w:rsidR="00600082" w:rsidRPr="00F22055" w:rsidRDefault="00600082" w:rsidP="008C3B90">
            <w:pPr>
              <w:jc w:val="both"/>
              <w:rPr>
                <w:rFonts w:ascii="Times New Roman" w:hAnsi="Times New Roman"/>
              </w:rPr>
            </w:pPr>
          </w:p>
        </w:tc>
        <w:tc>
          <w:tcPr>
            <w:tcW w:w="3845" w:type="dxa"/>
            <w:vMerge/>
          </w:tcPr>
          <w:p w14:paraId="38176CE6" w14:textId="77777777" w:rsidR="00600082" w:rsidRPr="00F22055" w:rsidRDefault="00600082" w:rsidP="008C3B90">
            <w:pPr>
              <w:jc w:val="both"/>
              <w:rPr>
                <w:rFonts w:ascii="Times New Roman" w:hAnsi="Times New Roman"/>
              </w:rPr>
            </w:pPr>
          </w:p>
        </w:tc>
      </w:tr>
      <w:tr w:rsidR="00600082" w:rsidRPr="00F22055" w14:paraId="3F2D3864" w14:textId="77777777" w:rsidTr="00091430">
        <w:trPr>
          <w:trHeight w:val="77"/>
        </w:trPr>
        <w:tc>
          <w:tcPr>
            <w:tcW w:w="1129" w:type="dxa"/>
            <w:vMerge w:val="restart"/>
          </w:tcPr>
          <w:p w14:paraId="69E273D4" w14:textId="77777777" w:rsidR="00600082" w:rsidRPr="00F22055" w:rsidRDefault="00600082" w:rsidP="008C3B90">
            <w:pPr>
              <w:jc w:val="both"/>
              <w:rPr>
                <w:rFonts w:ascii="Times New Roman" w:hAnsi="Times New Roman"/>
                <w:i/>
              </w:rPr>
            </w:pPr>
            <w:r w:rsidRPr="00F22055">
              <w:rPr>
                <w:rFonts w:ascii="Times New Roman" w:hAnsi="Times New Roman"/>
              </w:rPr>
              <w:t xml:space="preserve">Celery (celeriac), </w:t>
            </w:r>
            <w:r w:rsidRPr="00F22055">
              <w:rPr>
                <w:rFonts w:ascii="Times New Roman" w:hAnsi="Times New Roman"/>
                <w:i/>
              </w:rPr>
              <w:t xml:space="preserve">Apium graveolens </w:t>
            </w:r>
          </w:p>
        </w:tc>
        <w:tc>
          <w:tcPr>
            <w:tcW w:w="3422" w:type="dxa"/>
            <w:vMerge w:val="restart"/>
          </w:tcPr>
          <w:p w14:paraId="2F8273A5" w14:textId="77777777" w:rsidR="00600082" w:rsidRPr="00F22055" w:rsidRDefault="00600082" w:rsidP="008C3B90">
            <w:pPr>
              <w:jc w:val="both"/>
              <w:rPr>
                <w:rFonts w:ascii="Times New Roman" w:hAnsi="Times New Roman"/>
              </w:rPr>
            </w:pPr>
            <w:r w:rsidRPr="00F22055">
              <w:rPr>
                <w:rFonts w:ascii="Times New Roman" w:hAnsi="Times New Roman"/>
              </w:rPr>
              <w:t>Stem/stalk from the plant classified under the species Apium graveolens L. var. dulce (Mill.) Pers., commonly known as Celeries. The part consumed/analysed is not specified. When relevant, information on the part consumed/analysed has to be reported with additional facet descriptors. In case of data collections related to legislations, the default part consumed/analysed is the one defined in the applicable legislation.</w:t>
            </w:r>
          </w:p>
        </w:tc>
        <w:tc>
          <w:tcPr>
            <w:tcW w:w="1398" w:type="dxa"/>
            <w:vMerge w:val="restart"/>
          </w:tcPr>
          <w:p w14:paraId="3A9B3C6F" w14:textId="1A32BDE3" w:rsidR="006D0C7A" w:rsidRPr="00F22055" w:rsidRDefault="00600082" w:rsidP="006D0C7A">
            <w:pPr>
              <w:jc w:val="both"/>
              <w:rPr>
                <w:rFonts w:ascii="Times New Roman" w:hAnsi="Times New Roman"/>
              </w:rPr>
            </w:pPr>
            <w:r w:rsidRPr="00F22055">
              <w:rPr>
                <w:rFonts w:ascii="Times New Roman" w:hAnsi="Times New Roman"/>
              </w:rPr>
              <w:t>A00RY</w:t>
            </w:r>
          </w:p>
          <w:p w14:paraId="70D5674B" w14:textId="5490E3E0" w:rsidR="00600082" w:rsidRPr="00F22055" w:rsidRDefault="00600082" w:rsidP="008C3B90">
            <w:pPr>
              <w:tabs>
                <w:tab w:val="left" w:pos="2445"/>
              </w:tabs>
              <w:jc w:val="both"/>
              <w:rPr>
                <w:rFonts w:ascii="Times New Roman" w:hAnsi="Times New Roman"/>
              </w:rPr>
            </w:pPr>
            <w:r w:rsidRPr="00F22055">
              <w:rPr>
                <w:rFonts w:ascii="Times New Roman" w:hAnsi="Times New Roman"/>
              </w:rPr>
              <w:t xml:space="preserve"> </w:t>
            </w:r>
          </w:p>
        </w:tc>
        <w:tc>
          <w:tcPr>
            <w:tcW w:w="2835" w:type="dxa"/>
          </w:tcPr>
          <w:p w14:paraId="45E8A5D3" w14:textId="77777777" w:rsidR="00600082" w:rsidRPr="00F22055" w:rsidRDefault="00600082" w:rsidP="008C3B90">
            <w:pPr>
              <w:jc w:val="both"/>
              <w:rPr>
                <w:rFonts w:ascii="Times New Roman" w:hAnsi="Times New Roman"/>
              </w:rPr>
            </w:pPr>
            <w:r w:rsidRPr="00F22055">
              <w:rPr>
                <w:rFonts w:ascii="Times New Roman" w:hAnsi="Times New Roman"/>
              </w:rPr>
              <w:t>Celery stalks</w:t>
            </w:r>
          </w:p>
        </w:tc>
        <w:tc>
          <w:tcPr>
            <w:tcW w:w="992" w:type="dxa"/>
          </w:tcPr>
          <w:p w14:paraId="092E79FB" w14:textId="0640F7CD" w:rsidR="00600082" w:rsidRPr="00F22055" w:rsidRDefault="00600082" w:rsidP="008C3B90">
            <w:pPr>
              <w:jc w:val="both"/>
              <w:rPr>
                <w:rFonts w:ascii="Times New Roman" w:hAnsi="Times New Roman"/>
              </w:rPr>
            </w:pPr>
            <w:r w:rsidRPr="00F22055">
              <w:rPr>
                <w:rFonts w:ascii="Times New Roman" w:hAnsi="Times New Roman"/>
              </w:rPr>
              <w:t>A00RY</w:t>
            </w:r>
          </w:p>
          <w:p w14:paraId="570A3BFE" w14:textId="75A7E1A9" w:rsidR="006D0C7A" w:rsidRPr="00F22055" w:rsidRDefault="006D0C7A" w:rsidP="006D0C7A">
            <w:pPr>
              <w:jc w:val="both"/>
              <w:rPr>
                <w:rFonts w:ascii="Times New Roman" w:hAnsi="Times New Roman"/>
              </w:rPr>
            </w:pPr>
          </w:p>
          <w:p w14:paraId="435FB767" w14:textId="056F1F4F" w:rsidR="00600082" w:rsidRPr="00F22055" w:rsidRDefault="00600082" w:rsidP="008C3B90">
            <w:pPr>
              <w:jc w:val="both"/>
              <w:rPr>
                <w:rFonts w:ascii="Times New Roman" w:hAnsi="Times New Roman"/>
              </w:rPr>
            </w:pPr>
          </w:p>
        </w:tc>
        <w:tc>
          <w:tcPr>
            <w:tcW w:w="3845" w:type="dxa"/>
            <w:vMerge w:val="restart"/>
          </w:tcPr>
          <w:p w14:paraId="4A0BBBB7" w14:textId="77777777" w:rsidR="00600082" w:rsidRPr="00F22055" w:rsidRDefault="00600082" w:rsidP="008C3B90">
            <w:pPr>
              <w:jc w:val="both"/>
              <w:rPr>
                <w:rFonts w:ascii="Times New Roman" w:hAnsi="Times New Roman"/>
              </w:rPr>
            </w:pPr>
          </w:p>
        </w:tc>
      </w:tr>
      <w:tr w:rsidR="00600082" w:rsidRPr="00F22055" w14:paraId="44FC987C" w14:textId="77777777" w:rsidTr="00091430">
        <w:trPr>
          <w:trHeight w:val="723"/>
        </w:trPr>
        <w:tc>
          <w:tcPr>
            <w:tcW w:w="1129" w:type="dxa"/>
            <w:vMerge/>
          </w:tcPr>
          <w:p w14:paraId="44D93729" w14:textId="77777777" w:rsidR="00600082" w:rsidRPr="00F22055" w:rsidRDefault="00600082" w:rsidP="008C3B90">
            <w:pPr>
              <w:jc w:val="both"/>
              <w:rPr>
                <w:rFonts w:ascii="Times New Roman" w:hAnsi="Times New Roman"/>
              </w:rPr>
            </w:pPr>
          </w:p>
        </w:tc>
        <w:tc>
          <w:tcPr>
            <w:tcW w:w="3422" w:type="dxa"/>
            <w:vMerge/>
          </w:tcPr>
          <w:p w14:paraId="5C25E9C6" w14:textId="77777777" w:rsidR="00600082" w:rsidRPr="00F22055" w:rsidRDefault="00600082" w:rsidP="008C3B90">
            <w:pPr>
              <w:jc w:val="both"/>
              <w:rPr>
                <w:rFonts w:ascii="Times New Roman" w:hAnsi="Times New Roman"/>
              </w:rPr>
            </w:pPr>
          </w:p>
        </w:tc>
        <w:tc>
          <w:tcPr>
            <w:tcW w:w="1398" w:type="dxa"/>
            <w:vMerge/>
          </w:tcPr>
          <w:p w14:paraId="35862E84" w14:textId="77777777" w:rsidR="00600082" w:rsidRPr="00F22055" w:rsidRDefault="00600082" w:rsidP="008C3B90">
            <w:pPr>
              <w:jc w:val="both"/>
              <w:rPr>
                <w:rFonts w:ascii="Times New Roman" w:hAnsi="Times New Roman"/>
              </w:rPr>
            </w:pPr>
          </w:p>
        </w:tc>
        <w:tc>
          <w:tcPr>
            <w:tcW w:w="2835" w:type="dxa"/>
          </w:tcPr>
          <w:p w14:paraId="77B352C5" w14:textId="77777777" w:rsidR="00600082" w:rsidRPr="00F22055" w:rsidRDefault="00600082" w:rsidP="008C3B90">
            <w:pPr>
              <w:jc w:val="both"/>
              <w:rPr>
                <w:rFonts w:ascii="Times New Roman" w:hAnsi="Times New Roman"/>
              </w:rPr>
            </w:pPr>
            <w:r w:rsidRPr="00F22055">
              <w:rPr>
                <w:rFonts w:ascii="Times New Roman" w:hAnsi="Times New Roman"/>
              </w:rPr>
              <w:t>Celery leaves</w:t>
            </w:r>
          </w:p>
          <w:p w14:paraId="357B4115" w14:textId="77777777" w:rsidR="00600082" w:rsidRPr="00F22055" w:rsidRDefault="00600082" w:rsidP="008C3B90">
            <w:pPr>
              <w:jc w:val="both"/>
              <w:rPr>
                <w:rFonts w:ascii="Times New Roman" w:hAnsi="Times New Roman"/>
              </w:rPr>
            </w:pPr>
          </w:p>
        </w:tc>
        <w:tc>
          <w:tcPr>
            <w:tcW w:w="992" w:type="dxa"/>
          </w:tcPr>
          <w:p w14:paraId="3D3FDECB" w14:textId="67930C12" w:rsidR="00600082" w:rsidRPr="00F22055" w:rsidRDefault="00600082" w:rsidP="008C3B90">
            <w:pPr>
              <w:jc w:val="both"/>
              <w:rPr>
                <w:rFonts w:ascii="Times New Roman" w:hAnsi="Times New Roman"/>
              </w:rPr>
            </w:pPr>
            <w:r w:rsidRPr="00F22055">
              <w:rPr>
                <w:rFonts w:ascii="Times New Roman" w:hAnsi="Times New Roman"/>
              </w:rPr>
              <w:t>A00XA</w:t>
            </w:r>
          </w:p>
        </w:tc>
        <w:tc>
          <w:tcPr>
            <w:tcW w:w="3845" w:type="dxa"/>
            <w:vMerge/>
          </w:tcPr>
          <w:p w14:paraId="5652E3DE" w14:textId="77777777" w:rsidR="00600082" w:rsidRPr="00F22055" w:rsidRDefault="00600082" w:rsidP="008C3B90">
            <w:pPr>
              <w:jc w:val="both"/>
              <w:rPr>
                <w:rFonts w:ascii="Times New Roman" w:hAnsi="Times New Roman"/>
              </w:rPr>
            </w:pPr>
          </w:p>
        </w:tc>
      </w:tr>
      <w:tr w:rsidR="00600082" w:rsidRPr="00F22055" w14:paraId="54481571" w14:textId="77777777" w:rsidTr="00091430">
        <w:trPr>
          <w:trHeight w:val="723"/>
        </w:trPr>
        <w:tc>
          <w:tcPr>
            <w:tcW w:w="1129" w:type="dxa"/>
            <w:vMerge/>
          </w:tcPr>
          <w:p w14:paraId="2972A8E9" w14:textId="77777777" w:rsidR="00600082" w:rsidRPr="00F22055" w:rsidRDefault="00600082" w:rsidP="008C3B90">
            <w:pPr>
              <w:jc w:val="both"/>
              <w:rPr>
                <w:rFonts w:ascii="Times New Roman" w:hAnsi="Times New Roman"/>
              </w:rPr>
            </w:pPr>
          </w:p>
        </w:tc>
        <w:tc>
          <w:tcPr>
            <w:tcW w:w="3422" w:type="dxa"/>
            <w:vMerge/>
          </w:tcPr>
          <w:p w14:paraId="2EC6C0A5" w14:textId="77777777" w:rsidR="00600082" w:rsidRPr="00F22055" w:rsidRDefault="00600082" w:rsidP="008C3B90">
            <w:pPr>
              <w:jc w:val="both"/>
              <w:rPr>
                <w:rFonts w:ascii="Times New Roman" w:hAnsi="Times New Roman"/>
              </w:rPr>
            </w:pPr>
          </w:p>
        </w:tc>
        <w:tc>
          <w:tcPr>
            <w:tcW w:w="1398" w:type="dxa"/>
            <w:vMerge/>
          </w:tcPr>
          <w:p w14:paraId="19D95728" w14:textId="77777777" w:rsidR="00600082" w:rsidRPr="00F22055" w:rsidRDefault="00600082" w:rsidP="008C3B90">
            <w:pPr>
              <w:jc w:val="both"/>
              <w:rPr>
                <w:rFonts w:ascii="Times New Roman" w:hAnsi="Times New Roman"/>
              </w:rPr>
            </w:pPr>
          </w:p>
        </w:tc>
        <w:tc>
          <w:tcPr>
            <w:tcW w:w="2835" w:type="dxa"/>
          </w:tcPr>
          <w:p w14:paraId="41F14B82" w14:textId="77777777" w:rsidR="00600082" w:rsidRPr="00F22055" w:rsidRDefault="00600082" w:rsidP="008C3B90">
            <w:pPr>
              <w:jc w:val="both"/>
              <w:rPr>
                <w:rFonts w:ascii="Times New Roman" w:hAnsi="Times New Roman"/>
              </w:rPr>
            </w:pPr>
            <w:r w:rsidRPr="00F22055">
              <w:rPr>
                <w:rFonts w:ascii="Times New Roman" w:hAnsi="Times New Roman"/>
              </w:rPr>
              <w:t>Celery seeds</w:t>
            </w:r>
          </w:p>
          <w:p w14:paraId="60EA99FC" w14:textId="77777777" w:rsidR="00600082" w:rsidRPr="00F22055" w:rsidRDefault="00600082" w:rsidP="008C3B90">
            <w:pPr>
              <w:jc w:val="both"/>
              <w:rPr>
                <w:rFonts w:ascii="Times New Roman" w:hAnsi="Times New Roman"/>
              </w:rPr>
            </w:pPr>
          </w:p>
        </w:tc>
        <w:tc>
          <w:tcPr>
            <w:tcW w:w="992" w:type="dxa"/>
          </w:tcPr>
          <w:p w14:paraId="1F823EEE" w14:textId="11DE9462" w:rsidR="00600082" w:rsidRPr="00F22055" w:rsidRDefault="00600082" w:rsidP="008C3B90">
            <w:pPr>
              <w:jc w:val="both"/>
              <w:rPr>
                <w:rFonts w:ascii="Times New Roman" w:hAnsi="Times New Roman"/>
              </w:rPr>
            </w:pPr>
            <w:r w:rsidRPr="00F22055">
              <w:rPr>
                <w:rFonts w:ascii="Times New Roman" w:hAnsi="Times New Roman"/>
              </w:rPr>
              <w:t>A04KN</w:t>
            </w:r>
          </w:p>
        </w:tc>
        <w:tc>
          <w:tcPr>
            <w:tcW w:w="3845" w:type="dxa"/>
            <w:vMerge/>
          </w:tcPr>
          <w:p w14:paraId="62B4FC83" w14:textId="77777777" w:rsidR="00600082" w:rsidRPr="00F22055" w:rsidRDefault="00600082" w:rsidP="008C3B90">
            <w:pPr>
              <w:jc w:val="both"/>
              <w:rPr>
                <w:rFonts w:ascii="Times New Roman" w:hAnsi="Times New Roman"/>
              </w:rPr>
            </w:pPr>
          </w:p>
        </w:tc>
      </w:tr>
      <w:tr w:rsidR="00600082" w:rsidRPr="00F22055" w14:paraId="7CBDA65F" w14:textId="77777777" w:rsidTr="00091430">
        <w:trPr>
          <w:trHeight w:val="723"/>
        </w:trPr>
        <w:tc>
          <w:tcPr>
            <w:tcW w:w="1129" w:type="dxa"/>
            <w:vMerge/>
          </w:tcPr>
          <w:p w14:paraId="6C6B6072" w14:textId="77777777" w:rsidR="00600082" w:rsidRPr="00F22055" w:rsidRDefault="00600082" w:rsidP="008C3B90">
            <w:pPr>
              <w:jc w:val="both"/>
              <w:rPr>
                <w:rFonts w:ascii="Times New Roman" w:hAnsi="Times New Roman"/>
              </w:rPr>
            </w:pPr>
          </w:p>
        </w:tc>
        <w:tc>
          <w:tcPr>
            <w:tcW w:w="3422" w:type="dxa"/>
            <w:vMerge/>
          </w:tcPr>
          <w:p w14:paraId="6E5FF1CB" w14:textId="77777777" w:rsidR="00600082" w:rsidRPr="00F22055" w:rsidRDefault="00600082" w:rsidP="008C3B90">
            <w:pPr>
              <w:jc w:val="both"/>
              <w:rPr>
                <w:rFonts w:ascii="Times New Roman" w:hAnsi="Times New Roman"/>
              </w:rPr>
            </w:pPr>
          </w:p>
        </w:tc>
        <w:tc>
          <w:tcPr>
            <w:tcW w:w="1398" w:type="dxa"/>
            <w:vMerge/>
          </w:tcPr>
          <w:p w14:paraId="71CBE6AA" w14:textId="77777777" w:rsidR="00600082" w:rsidRPr="00F22055" w:rsidRDefault="00600082" w:rsidP="008C3B90">
            <w:pPr>
              <w:jc w:val="both"/>
              <w:rPr>
                <w:rFonts w:ascii="Times New Roman" w:hAnsi="Times New Roman"/>
              </w:rPr>
            </w:pPr>
          </w:p>
        </w:tc>
        <w:tc>
          <w:tcPr>
            <w:tcW w:w="2835" w:type="dxa"/>
          </w:tcPr>
          <w:p w14:paraId="365CF395" w14:textId="77777777" w:rsidR="00600082" w:rsidRPr="00F22055" w:rsidRDefault="00600082" w:rsidP="008C3B90">
            <w:pPr>
              <w:jc w:val="both"/>
              <w:rPr>
                <w:rFonts w:ascii="Times New Roman" w:hAnsi="Times New Roman"/>
              </w:rPr>
            </w:pPr>
            <w:r w:rsidRPr="00F22055">
              <w:rPr>
                <w:rFonts w:ascii="Times New Roman" w:hAnsi="Times New Roman"/>
              </w:rPr>
              <w:t>Celeriac</w:t>
            </w:r>
          </w:p>
        </w:tc>
        <w:tc>
          <w:tcPr>
            <w:tcW w:w="992" w:type="dxa"/>
          </w:tcPr>
          <w:p w14:paraId="26F95D4B" w14:textId="371DE093" w:rsidR="006D0C7A" w:rsidRPr="00F22055" w:rsidRDefault="00600082" w:rsidP="006D0C7A">
            <w:pPr>
              <w:jc w:val="both"/>
              <w:rPr>
                <w:rFonts w:ascii="Times New Roman" w:hAnsi="Times New Roman"/>
              </w:rPr>
            </w:pPr>
            <w:r w:rsidRPr="00F22055">
              <w:rPr>
                <w:rFonts w:ascii="Times New Roman" w:hAnsi="Times New Roman"/>
              </w:rPr>
              <w:t xml:space="preserve">A00QJ </w:t>
            </w:r>
          </w:p>
          <w:p w14:paraId="2076A39B" w14:textId="1A638E90" w:rsidR="00600082" w:rsidRPr="00F22055" w:rsidRDefault="00600082" w:rsidP="008C3B90">
            <w:pPr>
              <w:jc w:val="both"/>
              <w:rPr>
                <w:rFonts w:ascii="Times New Roman" w:hAnsi="Times New Roman"/>
              </w:rPr>
            </w:pPr>
          </w:p>
        </w:tc>
        <w:tc>
          <w:tcPr>
            <w:tcW w:w="3845" w:type="dxa"/>
            <w:vMerge/>
          </w:tcPr>
          <w:p w14:paraId="026F23D0" w14:textId="77777777" w:rsidR="00600082" w:rsidRPr="00F22055" w:rsidRDefault="00600082" w:rsidP="008C3B90">
            <w:pPr>
              <w:jc w:val="both"/>
              <w:rPr>
                <w:rFonts w:ascii="Times New Roman" w:hAnsi="Times New Roman"/>
              </w:rPr>
            </w:pPr>
          </w:p>
        </w:tc>
      </w:tr>
      <w:tr w:rsidR="00600082" w:rsidRPr="00F22055" w14:paraId="6F7E5178" w14:textId="77777777" w:rsidTr="00091430">
        <w:trPr>
          <w:trHeight w:val="255"/>
        </w:trPr>
        <w:tc>
          <w:tcPr>
            <w:tcW w:w="1129" w:type="dxa"/>
          </w:tcPr>
          <w:p w14:paraId="12A4731E" w14:textId="77777777" w:rsidR="00600082" w:rsidRPr="00F22055" w:rsidRDefault="00600082" w:rsidP="008C3B90">
            <w:pPr>
              <w:jc w:val="both"/>
              <w:rPr>
                <w:rFonts w:ascii="Times New Roman" w:hAnsi="Times New Roman"/>
                <w:i/>
                <w:lang w:val="it-CH"/>
              </w:rPr>
            </w:pPr>
            <w:r w:rsidRPr="00F22055">
              <w:rPr>
                <w:rFonts w:ascii="Times New Roman" w:hAnsi="Times New Roman"/>
                <w:lang w:val="it-CH"/>
              </w:rPr>
              <w:t xml:space="preserve">Mustard, </w:t>
            </w:r>
            <w:r w:rsidRPr="00F22055">
              <w:rPr>
                <w:rFonts w:ascii="Times New Roman" w:hAnsi="Times New Roman"/>
                <w:i/>
                <w:lang w:val="it-CH"/>
              </w:rPr>
              <w:t>Brassica nigra, Brassica juncrea, Brassica hirta, Sinapis alba</w:t>
            </w:r>
          </w:p>
        </w:tc>
        <w:tc>
          <w:tcPr>
            <w:tcW w:w="3422" w:type="dxa"/>
          </w:tcPr>
          <w:p w14:paraId="49E0FFF8" w14:textId="77777777" w:rsidR="00600082" w:rsidRPr="00F22055" w:rsidRDefault="00600082" w:rsidP="008C3B90">
            <w:pPr>
              <w:jc w:val="both"/>
              <w:rPr>
                <w:rFonts w:ascii="Times New Roman" w:hAnsi="Times New Roman"/>
              </w:rPr>
            </w:pPr>
            <w:r w:rsidRPr="00F22055">
              <w:rPr>
                <w:rFonts w:ascii="Times New Roman" w:hAnsi="Times New Roman"/>
              </w:rPr>
              <w:t>The group includes Mustard seeds or similar oilseeds sharing the same pesticide MRL, as defined by EU pesticide regulation.</w:t>
            </w:r>
          </w:p>
        </w:tc>
        <w:tc>
          <w:tcPr>
            <w:tcW w:w="1398" w:type="dxa"/>
          </w:tcPr>
          <w:p w14:paraId="57C89E2A" w14:textId="040899BC" w:rsidR="006D0C7A" w:rsidRPr="00F22055" w:rsidRDefault="00600082" w:rsidP="006D0C7A">
            <w:pPr>
              <w:jc w:val="both"/>
              <w:rPr>
                <w:rFonts w:ascii="Times New Roman" w:hAnsi="Times New Roman"/>
              </w:rPr>
            </w:pPr>
            <w:r w:rsidRPr="00F22055">
              <w:rPr>
                <w:rFonts w:ascii="Times New Roman" w:hAnsi="Times New Roman"/>
              </w:rPr>
              <w:t>A015Q</w:t>
            </w:r>
          </w:p>
          <w:p w14:paraId="33BCB384" w14:textId="745D7F17" w:rsidR="00600082" w:rsidRPr="00F22055" w:rsidRDefault="00600082" w:rsidP="008C3B90">
            <w:pPr>
              <w:jc w:val="both"/>
              <w:rPr>
                <w:rFonts w:ascii="Times New Roman" w:hAnsi="Times New Roman"/>
              </w:rPr>
            </w:pPr>
          </w:p>
        </w:tc>
        <w:tc>
          <w:tcPr>
            <w:tcW w:w="2835" w:type="dxa"/>
          </w:tcPr>
          <w:p w14:paraId="693F9802" w14:textId="77777777" w:rsidR="00600082" w:rsidRPr="00F22055" w:rsidRDefault="00600082" w:rsidP="008C3B90">
            <w:pPr>
              <w:jc w:val="both"/>
              <w:rPr>
                <w:rFonts w:ascii="Times New Roman" w:hAnsi="Times New Roman"/>
              </w:rPr>
            </w:pPr>
            <w:r w:rsidRPr="00F22055">
              <w:rPr>
                <w:rFonts w:ascii="Times New Roman" w:hAnsi="Times New Roman"/>
              </w:rPr>
              <w:t xml:space="preserve"> </w:t>
            </w:r>
          </w:p>
        </w:tc>
        <w:tc>
          <w:tcPr>
            <w:tcW w:w="992" w:type="dxa"/>
          </w:tcPr>
          <w:p w14:paraId="47B76263" w14:textId="77777777" w:rsidR="00600082" w:rsidRPr="00F22055" w:rsidRDefault="00600082" w:rsidP="008C3B90">
            <w:pPr>
              <w:jc w:val="both"/>
              <w:rPr>
                <w:rFonts w:ascii="Times New Roman" w:hAnsi="Times New Roman"/>
              </w:rPr>
            </w:pPr>
          </w:p>
        </w:tc>
        <w:tc>
          <w:tcPr>
            <w:tcW w:w="3845" w:type="dxa"/>
          </w:tcPr>
          <w:p w14:paraId="61464BC0" w14:textId="77777777" w:rsidR="00600082" w:rsidRPr="00F22055" w:rsidRDefault="00600082" w:rsidP="008C3B90">
            <w:pPr>
              <w:pStyle w:val="ListParagraph"/>
              <w:numPr>
                <w:ilvl w:val="0"/>
                <w:numId w:val="5"/>
              </w:numPr>
              <w:jc w:val="both"/>
              <w:rPr>
                <w:rFonts w:ascii="Times New Roman" w:hAnsi="Times New Roman"/>
              </w:rPr>
            </w:pPr>
            <w:r w:rsidRPr="00F22055">
              <w:rPr>
                <w:rFonts w:ascii="Times New Roman" w:hAnsi="Times New Roman"/>
              </w:rPr>
              <w:t>Mustard powder</w:t>
            </w:r>
          </w:p>
          <w:p w14:paraId="60D4F225" w14:textId="77777777" w:rsidR="00600082" w:rsidRPr="00F22055" w:rsidRDefault="00600082" w:rsidP="008C3B90">
            <w:pPr>
              <w:pStyle w:val="ListParagraph"/>
              <w:numPr>
                <w:ilvl w:val="0"/>
                <w:numId w:val="5"/>
              </w:numPr>
              <w:jc w:val="both"/>
              <w:rPr>
                <w:rFonts w:ascii="Times New Roman" w:hAnsi="Times New Roman"/>
              </w:rPr>
            </w:pPr>
            <w:r w:rsidRPr="00F22055">
              <w:rPr>
                <w:rFonts w:ascii="Times New Roman" w:hAnsi="Times New Roman"/>
              </w:rPr>
              <w:t>Salad dressing</w:t>
            </w:r>
          </w:p>
          <w:p w14:paraId="645A56C5" w14:textId="77777777" w:rsidR="00600082" w:rsidRPr="00F22055" w:rsidRDefault="00600082" w:rsidP="008C3B90">
            <w:pPr>
              <w:pStyle w:val="ListParagraph"/>
              <w:numPr>
                <w:ilvl w:val="0"/>
                <w:numId w:val="5"/>
              </w:numPr>
              <w:jc w:val="both"/>
              <w:rPr>
                <w:rFonts w:ascii="Times New Roman" w:hAnsi="Times New Roman"/>
              </w:rPr>
            </w:pPr>
            <w:r w:rsidRPr="00F22055">
              <w:rPr>
                <w:rFonts w:ascii="Times New Roman" w:hAnsi="Times New Roman"/>
              </w:rPr>
              <w:t>Mayonnaise</w:t>
            </w:r>
          </w:p>
          <w:p w14:paraId="78BFC1E4" w14:textId="77777777" w:rsidR="00600082" w:rsidRPr="00F22055" w:rsidRDefault="00600082" w:rsidP="008C3B90">
            <w:pPr>
              <w:pStyle w:val="ListParagraph"/>
              <w:numPr>
                <w:ilvl w:val="0"/>
                <w:numId w:val="5"/>
              </w:numPr>
              <w:jc w:val="both"/>
              <w:rPr>
                <w:rFonts w:ascii="Times New Roman" w:hAnsi="Times New Roman"/>
              </w:rPr>
            </w:pPr>
            <w:r w:rsidRPr="00F22055">
              <w:rPr>
                <w:rFonts w:ascii="Times New Roman" w:hAnsi="Times New Roman"/>
              </w:rPr>
              <w:t>Sauces</w:t>
            </w:r>
          </w:p>
        </w:tc>
      </w:tr>
      <w:tr w:rsidR="00600082" w:rsidRPr="00F22055" w14:paraId="72884E59" w14:textId="77777777" w:rsidTr="00091430">
        <w:trPr>
          <w:trHeight w:val="239"/>
        </w:trPr>
        <w:tc>
          <w:tcPr>
            <w:tcW w:w="1129" w:type="dxa"/>
          </w:tcPr>
          <w:p w14:paraId="5C085C5B" w14:textId="77777777" w:rsidR="00600082" w:rsidRPr="00F22055" w:rsidRDefault="00600082" w:rsidP="008C3B90">
            <w:pPr>
              <w:jc w:val="both"/>
              <w:rPr>
                <w:rFonts w:ascii="Times New Roman" w:hAnsi="Times New Roman"/>
                <w:i/>
              </w:rPr>
            </w:pPr>
            <w:r w:rsidRPr="00F22055">
              <w:rPr>
                <w:rFonts w:ascii="Times New Roman" w:hAnsi="Times New Roman"/>
              </w:rPr>
              <w:t xml:space="preserve">Sesame, </w:t>
            </w:r>
            <w:r w:rsidRPr="00F22055">
              <w:rPr>
                <w:rFonts w:ascii="Times New Roman" w:hAnsi="Times New Roman"/>
                <w:i/>
              </w:rPr>
              <w:t xml:space="preserve">Sesamum indicum </w:t>
            </w:r>
          </w:p>
        </w:tc>
        <w:tc>
          <w:tcPr>
            <w:tcW w:w="3422" w:type="dxa"/>
          </w:tcPr>
          <w:p w14:paraId="47CC0153" w14:textId="77777777" w:rsidR="00600082" w:rsidRPr="00F22055" w:rsidRDefault="00600082" w:rsidP="008C3B90">
            <w:pPr>
              <w:jc w:val="both"/>
              <w:rPr>
                <w:rFonts w:ascii="Times New Roman" w:hAnsi="Times New Roman"/>
              </w:rPr>
            </w:pPr>
            <w:r w:rsidRPr="00F22055">
              <w:rPr>
                <w:rFonts w:ascii="Times New Roman" w:hAnsi="Times New Roman"/>
              </w:rPr>
              <w:t xml:space="preserve">Oilseeds from the plant classified under the species Sesamum indicum L. or Sesamum </w:t>
            </w:r>
            <w:proofErr w:type="spellStart"/>
            <w:r w:rsidRPr="00F22055">
              <w:rPr>
                <w:rFonts w:ascii="Times New Roman" w:hAnsi="Times New Roman"/>
              </w:rPr>
              <w:t>orientale</w:t>
            </w:r>
            <w:proofErr w:type="spellEnd"/>
            <w:r w:rsidRPr="00F22055">
              <w:rPr>
                <w:rFonts w:ascii="Times New Roman" w:hAnsi="Times New Roman"/>
              </w:rPr>
              <w:t xml:space="preserve"> L., commonly known as Sesame seeds. The part consumed/analysed is not specified. When relevant, information on the part consumed/analysed has to be reported with additional facet descriptors. In case of data collections related to </w:t>
            </w:r>
            <w:r w:rsidRPr="00F22055">
              <w:rPr>
                <w:rFonts w:ascii="Times New Roman" w:hAnsi="Times New Roman"/>
              </w:rPr>
              <w:lastRenderedPageBreak/>
              <w:t>legislations, the default part consumed/analysed is the one defined in the applicable legislation.</w:t>
            </w:r>
          </w:p>
        </w:tc>
        <w:tc>
          <w:tcPr>
            <w:tcW w:w="1398" w:type="dxa"/>
          </w:tcPr>
          <w:p w14:paraId="4C6059A5" w14:textId="7363AC2F" w:rsidR="00600082" w:rsidRPr="00F22055" w:rsidRDefault="00600082" w:rsidP="006D0C7A">
            <w:pPr>
              <w:jc w:val="both"/>
              <w:rPr>
                <w:rFonts w:ascii="Times New Roman" w:hAnsi="Times New Roman"/>
              </w:rPr>
            </w:pPr>
            <w:r w:rsidRPr="00F22055">
              <w:rPr>
                <w:rFonts w:ascii="Times New Roman" w:hAnsi="Times New Roman"/>
              </w:rPr>
              <w:lastRenderedPageBreak/>
              <w:t>A015K</w:t>
            </w:r>
            <w:r w:rsidRPr="00F22055">
              <w:rPr>
                <w:rFonts w:ascii="Times New Roman" w:hAnsi="Times New Roman"/>
              </w:rPr>
              <w:tab/>
            </w:r>
          </w:p>
        </w:tc>
        <w:tc>
          <w:tcPr>
            <w:tcW w:w="2835" w:type="dxa"/>
          </w:tcPr>
          <w:p w14:paraId="275BDA66" w14:textId="77777777" w:rsidR="00600082" w:rsidRPr="00F22055" w:rsidRDefault="00600082" w:rsidP="008C3B90">
            <w:pPr>
              <w:jc w:val="both"/>
              <w:rPr>
                <w:rFonts w:ascii="Times New Roman" w:hAnsi="Times New Roman"/>
              </w:rPr>
            </w:pPr>
          </w:p>
        </w:tc>
        <w:tc>
          <w:tcPr>
            <w:tcW w:w="992" w:type="dxa"/>
          </w:tcPr>
          <w:p w14:paraId="09D6422A" w14:textId="77777777" w:rsidR="00600082" w:rsidRPr="00F22055" w:rsidRDefault="00600082" w:rsidP="008C3B90">
            <w:pPr>
              <w:jc w:val="both"/>
              <w:rPr>
                <w:rFonts w:ascii="Times New Roman" w:hAnsi="Times New Roman"/>
              </w:rPr>
            </w:pPr>
          </w:p>
        </w:tc>
        <w:tc>
          <w:tcPr>
            <w:tcW w:w="3845" w:type="dxa"/>
          </w:tcPr>
          <w:p w14:paraId="7BB50731" w14:textId="77777777" w:rsidR="00600082" w:rsidRPr="00F22055" w:rsidRDefault="00600082" w:rsidP="008C3B90">
            <w:pPr>
              <w:pStyle w:val="ListParagraph"/>
              <w:numPr>
                <w:ilvl w:val="0"/>
                <w:numId w:val="6"/>
              </w:numPr>
              <w:jc w:val="both"/>
              <w:rPr>
                <w:rFonts w:ascii="Times New Roman" w:hAnsi="Times New Roman"/>
              </w:rPr>
            </w:pPr>
            <w:r w:rsidRPr="00F22055">
              <w:rPr>
                <w:rFonts w:ascii="Times New Roman" w:hAnsi="Times New Roman"/>
              </w:rPr>
              <w:t>Bagels</w:t>
            </w:r>
          </w:p>
          <w:p w14:paraId="6AE1DD02" w14:textId="77777777" w:rsidR="00600082" w:rsidRPr="00F22055" w:rsidRDefault="00600082" w:rsidP="008C3B90">
            <w:pPr>
              <w:pStyle w:val="ListParagraph"/>
              <w:numPr>
                <w:ilvl w:val="0"/>
                <w:numId w:val="6"/>
              </w:numPr>
              <w:jc w:val="both"/>
              <w:rPr>
                <w:rFonts w:ascii="Times New Roman" w:hAnsi="Times New Roman"/>
              </w:rPr>
            </w:pPr>
            <w:r w:rsidRPr="00F22055">
              <w:rPr>
                <w:rFonts w:ascii="Times New Roman" w:hAnsi="Times New Roman"/>
              </w:rPr>
              <w:t>Tahini</w:t>
            </w:r>
          </w:p>
          <w:p w14:paraId="75E87974" w14:textId="77777777" w:rsidR="00600082" w:rsidRPr="00F22055" w:rsidRDefault="00600082" w:rsidP="008C3B90">
            <w:pPr>
              <w:pStyle w:val="ListParagraph"/>
              <w:numPr>
                <w:ilvl w:val="0"/>
                <w:numId w:val="6"/>
              </w:numPr>
              <w:jc w:val="both"/>
              <w:rPr>
                <w:rFonts w:ascii="Times New Roman" w:hAnsi="Times New Roman"/>
              </w:rPr>
            </w:pPr>
            <w:r w:rsidRPr="00F22055">
              <w:rPr>
                <w:rFonts w:ascii="Times New Roman" w:hAnsi="Times New Roman"/>
              </w:rPr>
              <w:t xml:space="preserve">Hummus </w:t>
            </w:r>
          </w:p>
        </w:tc>
      </w:tr>
      <w:tr w:rsidR="00600082" w:rsidRPr="00F22055" w14:paraId="3D7E7143" w14:textId="77777777" w:rsidTr="00091430">
        <w:trPr>
          <w:trHeight w:val="255"/>
        </w:trPr>
        <w:tc>
          <w:tcPr>
            <w:tcW w:w="1129" w:type="dxa"/>
          </w:tcPr>
          <w:p w14:paraId="7232AC3B" w14:textId="77777777" w:rsidR="00600082" w:rsidRPr="00F22055" w:rsidRDefault="00600082" w:rsidP="008C3B90">
            <w:pPr>
              <w:jc w:val="both"/>
              <w:rPr>
                <w:rFonts w:ascii="Times New Roman" w:hAnsi="Times New Roman"/>
                <w:i/>
              </w:rPr>
            </w:pPr>
            <w:r w:rsidRPr="00F22055">
              <w:rPr>
                <w:rFonts w:ascii="Times New Roman" w:hAnsi="Times New Roman"/>
              </w:rPr>
              <w:t xml:space="preserve">Lupin (lupine), </w:t>
            </w:r>
            <w:r w:rsidRPr="00F22055">
              <w:rPr>
                <w:rFonts w:ascii="Times New Roman" w:hAnsi="Times New Roman"/>
                <w:i/>
              </w:rPr>
              <w:t xml:space="preserve">Lupinus Albus </w:t>
            </w:r>
          </w:p>
        </w:tc>
        <w:tc>
          <w:tcPr>
            <w:tcW w:w="3422" w:type="dxa"/>
          </w:tcPr>
          <w:p w14:paraId="1D065609" w14:textId="77777777" w:rsidR="00600082" w:rsidRPr="00F22055" w:rsidRDefault="00600082" w:rsidP="008C3B90">
            <w:pPr>
              <w:jc w:val="both"/>
              <w:rPr>
                <w:rFonts w:ascii="Times New Roman" w:hAnsi="Times New Roman"/>
              </w:rPr>
            </w:pPr>
            <w:r w:rsidRPr="00F22055">
              <w:rPr>
                <w:rFonts w:ascii="Times New Roman" w:hAnsi="Times New Roman"/>
              </w:rPr>
              <w:t>The group includes Lupins (dry) or similar pulses sharing the same pesticide MRL, as defined by EU pesticide regulation.</w:t>
            </w:r>
          </w:p>
        </w:tc>
        <w:tc>
          <w:tcPr>
            <w:tcW w:w="1398" w:type="dxa"/>
          </w:tcPr>
          <w:p w14:paraId="171F61D3" w14:textId="726E3B87" w:rsidR="006D0C7A" w:rsidRPr="00F22055" w:rsidRDefault="00600082" w:rsidP="006D0C7A">
            <w:pPr>
              <w:jc w:val="both"/>
              <w:rPr>
                <w:rFonts w:ascii="Times New Roman" w:hAnsi="Times New Roman"/>
              </w:rPr>
            </w:pPr>
            <w:r w:rsidRPr="00F22055">
              <w:rPr>
                <w:rFonts w:ascii="Times New Roman" w:hAnsi="Times New Roman"/>
              </w:rPr>
              <w:t>A0DCA</w:t>
            </w:r>
          </w:p>
          <w:p w14:paraId="78CEB478" w14:textId="49A83E67" w:rsidR="00600082" w:rsidRPr="00F22055" w:rsidRDefault="00600082" w:rsidP="008C3B90">
            <w:pPr>
              <w:jc w:val="both"/>
              <w:rPr>
                <w:rFonts w:ascii="Times New Roman" w:hAnsi="Times New Roman"/>
              </w:rPr>
            </w:pPr>
          </w:p>
        </w:tc>
        <w:tc>
          <w:tcPr>
            <w:tcW w:w="2835" w:type="dxa"/>
          </w:tcPr>
          <w:p w14:paraId="2CEE4C64" w14:textId="77777777" w:rsidR="00600082" w:rsidRPr="00F22055" w:rsidRDefault="00600082" w:rsidP="008C3B90">
            <w:pPr>
              <w:jc w:val="both"/>
              <w:rPr>
                <w:rFonts w:ascii="Times New Roman" w:hAnsi="Times New Roman"/>
              </w:rPr>
            </w:pPr>
          </w:p>
        </w:tc>
        <w:tc>
          <w:tcPr>
            <w:tcW w:w="992" w:type="dxa"/>
          </w:tcPr>
          <w:p w14:paraId="4CF56847" w14:textId="77777777" w:rsidR="00600082" w:rsidRPr="00F22055" w:rsidRDefault="00600082" w:rsidP="008C3B90">
            <w:pPr>
              <w:jc w:val="both"/>
              <w:rPr>
                <w:rFonts w:ascii="Times New Roman" w:hAnsi="Times New Roman"/>
              </w:rPr>
            </w:pPr>
          </w:p>
        </w:tc>
        <w:tc>
          <w:tcPr>
            <w:tcW w:w="3845" w:type="dxa"/>
          </w:tcPr>
          <w:p w14:paraId="7DAE3E5C" w14:textId="77777777" w:rsidR="00600082" w:rsidRPr="00F22055" w:rsidRDefault="00600082" w:rsidP="008C3B90">
            <w:pPr>
              <w:pStyle w:val="ListParagraph"/>
              <w:numPr>
                <w:ilvl w:val="0"/>
                <w:numId w:val="4"/>
              </w:numPr>
              <w:jc w:val="both"/>
              <w:rPr>
                <w:rFonts w:ascii="Times New Roman" w:hAnsi="Times New Roman"/>
              </w:rPr>
            </w:pPr>
            <w:r w:rsidRPr="00F22055">
              <w:rPr>
                <w:rFonts w:ascii="Times New Roman" w:hAnsi="Times New Roman"/>
              </w:rPr>
              <w:t>Bread</w:t>
            </w:r>
          </w:p>
          <w:p w14:paraId="209B5612" w14:textId="77777777" w:rsidR="00600082" w:rsidRPr="00F22055" w:rsidRDefault="00600082" w:rsidP="008C3B90">
            <w:pPr>
              <w:pStyle w:val="ListParagraph"/>
              <w:numPr>
                <w:ilvl w:val="0"/>
                <w:numId w:val="4"/>
              </w:numPr>
              <w:jc w:val="both"/>
              <w:rPr>
                <w:rFonts w:ascii="Times New Roman" w:hAnsi="Times New Roman"/>
              </w:rPr>
            </w:pPr>
            <w:r w:rsidRPr="00F22055">
              <w:rPr>
                <w:rFonts w:ascii="Times New Roman" w:hAnsi="Times New Roman"/>
              </w:rPr>
              <w:t>Pasta</w:t>
            </w:r>
          </w:p>
          <w:p w14:paraId="0241B3C1" w14:textId="77777777" w:rsidR="00600082" w:rsidRPr="00F22055" w:rsidRDefault="00600082" w:rsidP="008C3B90">
            <w:pPr>
              <w:pStyle w:val="ListParagraph"/>
              <w:numPr>
                <w:ilvl w:val="0"/>
                <w:numId w:val="4"/>
              </w:numPr>
              <w:jc w:val="both"/>
              <w:rPr>
                <w:rFonts w:ascii="Times New Roman" w:hAnsi="Times New Roman"/>
              </w:rPr>
            </w:pPr>
            <w:r w:rsidRPr="00F22055">
              <w:rPr>
                <w:rFonts w:ascii="Times New Roman" w:hAnsi="Times New Roman"/>
              </w:rPr>
              <w:t>Pastries</w:t>
            </w:r>
          </w:p>
          <w:p w14:paraId="2D99A3F8" w14:textId="77777777" w:rsidR="00600082" w:rsidRPr="00F22055" w:rsidRDefault="00600082" w:rsidP="008C3B90">
            <w:pPr>
              <w:pStyle w:val="ListParagraph"/>
              <w:numPr>
                <w:ilvl w:val="0"/>
                <w:numId w:val="4"/>
              </w:numPr>
              <w:jc w:val="both"/>
              <w:rPr>
                <w:rFonts w:ascii="Times New Roman" w:hAnsi="Times New Roman"/>
              </w:rPr>
            </w:pPr>
            <w:r w:rsidRPr="00F22055">
              <w:rPr>
                <w:rFonts w:ascii="Times New Roman" w:hAnsi="Times New Roman"/>
              </w:rPr>
              <w:t>Sauces</w:t>
            </w:r>
          </w:p>
          <w:p w14:paraId="7A34250E" w14:textId="77777777" w:rsidR="00600082" w:rsidRPr="00F22055" w:rsidRDefault="00600082" w:rsidP="008C3B90">
            <w:pPr>
              <w:jc w:val="both"/>
              <w:rPr>
                <w:rFonts w:ascii="Times New Roman" w:hAnsi="Times New Roman"/>
              </w:rPr>
            </w:pPr>
          </w:p>
        </w:tc>
      </w:tr>
      <w:tr w:rsidR="00600082" w:rsidRPr="00F22055" w14:paraId="4E63B033" w14:textId="77777777" w:rsidTr="00091430">
        <w:trPr>
          <w:trHeight w:val="464"/>
        </w:trPr>
        <w:tc>
          <w:tcPr>
            <w:tcW w:w="1129" w:type="dxa"/>
            <w:vMerge w:val="restart"/>
          </w:tcPr>
          <w:p w14:paraId="36CBF5D3" w14:textId="77777777" w:rsidR="00600082" w:rsidRPr="00F22055" w:rsidRDefault="00600082" w:rsidP="008C3B90">
            <w:pPr>
              <w:jc w:val="both"/>
              <w:rPr>
                <w:rFonts w:ascii="Times New Roman" w:hAnsi="Times New Roman"/>
              </w:rPr>
            </w:pPr>
            <w:r w:rsidRPr="00F22055">
              <w:rPr>
                <w:rFonts w:ascii="Times New Roman" w:hAnsi="Times New Roman"/>
              </w:rPr>
              <w:t>Molluscs</w:t>
            </w:r>
          </w:p>
        </w:tc>
        <w:tc>
          <w:tcPr>
            <w:tcW w:w="3422" w:type="dxa"/>
            <w:vMerge w:val="restart"/>
          </w:tcPr>
          <w:p w14:paraId="49A27B5D" w14:textId="77777777" w:rsidR="00600082" w:rsidRPr="00F22055" w:rsidRDefault="00600082" w:rsidP="008C3B90">
            <w:pPr>
              <w:jc w:val="both"/>
              <w:rPr>
                <w:rFonts w:ascii="Times New Roman" w:hAnsi="Times New Roman"/>
              </w:rPr>
            </w:pPr>
            <w:r w:rsidRPr="00F22055">
              <w:rPr>
                <w:rFonts w:ascii="Times New Roman" w:hAnsi="Times New Roman"/>
              </w:rPr>
              <w:t>The group includes any type of mollusc (ISSCAAP division 5). Molluscs are aquatic or land animals of various species, wild or cultivated, which have an inedible outer or inner shell. The edible aquatic Molluscs live mainly in brackish water or in the sea; several species are cultivated. The part consumed/analysed is by default the whole or a portion of it representing the observed heterogeneity.</w:t>
            </w:r>
          </w:p>
        </w:tc>
        <w:tc>
          <w:tcPr>
            <w:tcW w:w="1398" w:type="dxa"/>
            <w:vMerge w:val="restart"/>
          </w:tcPr>
          <w:p w14:paraId="79638535" w14:textId="1EF4290A" w:rsidR="00600082" w:rsidRPr="00F22055" w:rsidRDefault="00600082" w:rsidP="008C3B90">
            <w:pPr>
              <w:jc w:val="both"/>
              <w:rPr>
                <w:rFonts w:ascii="Times New Roman" w:hAnsi="Times New Roman"/>
              </w:rPr>
            </w:pPr>
            <w:r w:rsidRPr="00F22055">
              <w:rPr>
                <w:rFonts w:ascii="Times New Roman" w:hAnsi="Times New Roman"/>
              </w:rPr>
              <w:t>A02GM</w:t>
            </w:r>
          </w:p>
          <w:p w14:paraId="79FA4E11" w14:textId="2590E1DC" w:rsidR="00237CD9" w:rsidRPr="00F22055" w:rsidRDefault="00237CD9" w:rsidP="00237CD9">
            <w:pPr>
              <w:jc w:val="both"/>
              <w:rPr>
                <w:rFonts w:ascii="Times New Roman" w:hAnsi="Times New Roman"/>
              </w:rPr>
            </w:pPr>
          </w:p>
          <w:p w14:paraId="59D7F439" w14:textId="03D792CB" w:rsidR="00600082" w:rsidRPr="00F22055" w:rsidRDefault="00600082" w:rsidP="008C3B90">
            <w:pPr>
              <w:jc w:val="both"/>
              <w:rPr>
                <w:rFonts w:ascii="Times New Roman" w:hAnsi="Times New Roman"/>
              </w:rPr>
            </w:pPr>
          </w:p>
        </w:tc>
        <w:tc>
          <w:tcPr>
            <w:tcW w:w="2835" w:type="dxa"/>
          </w:tcPr>
          <w:p w14:paraId="4CC11702" w14:textId="77777777" w:rsidR="00600082" w:rsidRPr="00F22055" w:rsidRDefault="00600082" w:rsidP="008C3B90">
            <w:pPr>
              <w:jc w:val="both"/>
              <w:rPr>
                <w:rFonts w:ascii="Times New Roman" w:hAnsi="Times New Roman"/>
                <w:i/>
              </w:rPr>
            </w:pPr>
            <w:r w:rsidRPr="00F22055">
              <w:rPr>
                <w:rFonts w:ascii="Times New Roman" w:hAnsi="Times New Roman"/>
              </w:rPr>
              <w:t xml:space="preserve">Squid, </w:t>
            </w:r>
            <w:proofErr w:type="spellStart"/>
            <w:r w:rsidRPr="00F22055">
              <w:rPr>
                <w:rFonts w:ascii="Times New Roman" w:hAnsi="Times New Roman"/>
                <w:i/>
              </w:rPr>
              <w:t>Todarodes</w:t>
            </w:r>
            <w:proofErr w:type="spellEnd"/>
            <w:r w:rsidRPr="00F22055">
              <w:rPr>
                <w:rFonts w:ascii="Times New Roman" w:hAnsi="Times New Roman"/>
                <w:i/>
              </w:rPr>
              <w:t xml:space="preserve"> </w:t>
            </w:r>
            <w:proofErr w:type="spellStart"/>
            <w:r w:rsidRPr="00F22055">
              <w:rPr>
                <w:rFonts w:ascii="Times New Roman" w:hAnsi="Times New Roman"/>
                <w:i/>
              </w:rPr>
              <w:t>pacificus</w:t>
            </w:r>
            <w:proofErr w:type="spellEnd"/>
            <w:r w:rsidRPr="00F22055">
              <w:rPr>
                <w:rFonts w:ascii="Times New Roman" w:hAnsi="Times New Roman"/>
                <w:i/>
              </w:rPr>
              <w:t xml:space="preserve"> </w:t>
            </w:r>
          </w:p>
          <w:p w14:paraId="269C7B93" w14:textId="77777777" w:rsidR="00600082" w:rsidRPr="00F22055" w:rsidRDefault="00600082" w:rsidP="008C3B90">
            <w:pPr>
              <w:jc w:val="both"/>
              <w:rPr>
                <w:rFonts w:ascii="Times New Roman" w:hAnsi="Times New Roman"/>
              </w:rPr>
            </w:pPr>
          </w:p>
        </w:tc>
        <w:tc>
          <w:tcPr>
            <w:tcW w:w="992" w:type="dxa"/>
          </w:tcPr>
          <w:p w14:paraId="5C3D73B1" w14:textId="032E8C63" w:rsidR="00237CD9" w:rsidRPr="00F22055" w:rsidRDefault="00600082" w:rsidP="00237CD9">
            <w:pPr>
              <w:jc w:val="both"/>
              <w:rPr>
                <w:rFonts w:ascii="Times New Roman" w:hAnsi="Times New Roman"/>
              </w:rPr>
            </w:pPr>
            <w:r w:rsidRPr="00F22055">
              <w:rPr>
                <w:rFonts w:ascii="Times New Roman" w:hAnsi="Times New Roman"/>
              </w:rPr>
              <w:t>A02JH</w:t>
            </w:r>
          </w:p>
          <w:p w14:paraId="4BA2ED58" w14:textId="5DD72E0D" w:rsidR="00600082" w:rsidRPr="00F22055" w:rsidRDefault="00600082" w:rsidP="008C3B90">
            <w:pPr>
              <w:jc w:val="both"/>
              <w:rPr>
                <w:rFonts w:ascii="Times New Roman" w:hAnsi="Times New Roman"/>
              </w:rPr>
            </w:pPr>
          </w:p>
        </w:tc>
        <w:tc>
          <w:tcPr>
            <w:tcW w:w="3845" w:type="dxa"/>
            <w:vMerge w:val="restart"/>
          </w:tcPr>
          <w:p w14:paraId="447818FE" w14:textId="77777777" w:rsidR="00600082" w:rsidRPr="00F22055" w:rsidRDefault="00600082" w:rsidP="008C3B90">
            <w:pPr>
              <w:ind w:left="720"/>
              <w:jc w:val="both"/>
              <w:rPr>
                <w:rFonts w:ascii="Times New Roman" w:hAnsi="Times New Roman"/>
              </w:rPr>
            </w:pPr>
          </w:p>
        </w:tc>
      </w:tr>
      <w:tr w:rsidR="00600082" w:rsidRPr="00F22055" w14:paraId="0F5BF3F5" w14:textId="77777777" w:rsidTr="00091430">
        <w:trPr>
          <w:trHeight w:val="462"/>
        </w:trPr>
        <w:tc>
          <w:tcPr>
            <w:tcW w:w="1129" w:type="dxa"/>
            <w:vMerge/>
          </w:tcPr>
          <w:p w14:paraId="616B6BE4" w14:textId="77777777" w:rsidR="00600082" w:rsidRPr="00F22055" w:rsidRDefault="00600082" w:rsidP="008C3B90">
            <w:pPr>
              <w:jc w:val="both"/>
              <w:rPr>
                <w:rFonts w:ascii="Times New Roman" w:hAnsi="Times New Roman"/>
              </w:rPr>
            </w:pPr>
          </w:p>
        </w:tc>
        <w:tc>
          <w:tcPr>
            <w:tcW w:w="3422" w:type="dxa"/>
            <w:vMerge/>
          </w:tcPr>
          <w:p w14:paraId="71170216" w14:textId="77777777" w:rsidR="00600082" w:rsidRPr="00F22055" w:rsidRDefault="00600082" w:rsidP="008C3B90">
            <w:pPr>
              <w:jc w:val="both"/>
              <w:rPr>
                <w:rFonts w:ascii="Times New Roman" w:hAnsi="Times New Roman"/>
              </w:rPr>
            </w:pPr>
          </w:p>
        </w:tc>
        <w:tc>
          <w:tcPr>
            <w:tcW w:w="1398" w:type="dxa"/>
            <w:vMerge/>
          </w:tcPr>
          <w:p w14:paraId="1AB7F44A" w14:textId="77777777" w:rsidR="00600082" w:rsidRPr="00F22055" w:rsidRDefault="00600082" w:rsidP="008C3B90">
            <w:pPr>
              <w:jc w:val="both"/>
              <w:rPr>
                <w:rFonts w:ascii="Times New Roman" w:hAnsi="Times New Roman"/>
              </w:rPr>
            </w:pPr>
          </w:p>
        </w:tc>
        <w:tc>
          <w:tcPr>
            <w:tcW w:w="2835" w:type="dxa"/>
          </w:tcPr>
          <w:p w14:paraId="1E237CBF" w14:textId="77777777" w:rsidR="00600082" w:rsidRPr="00F22055" w:rsidRDefault="00600082" w:rsidP="008C3B90">
            <w:pPr>
              <w:jc w:val="both"/>
              <w:rPr>
                <w:rFonts w:ascii="Times New Roman" w:hAnsi="Times New Roman"/>
                <w:i/>
              </w:rPr>
            </w:pPr>
            <w:r w:rsidRPr="00F22055">
              <w:rPr>
                <w:rFonts w:ascii="Times New Roman" w:hAnsi="Times New Roman"/>
              </w:rPr>
              <w:t xml:space="preserve">Oyster, </w:t>
            </w:r>
            <w:r w:rsidRPr="00F22055">
              <w:rPr>
                <w:rFonts w:ascii="Times New Roman" w:hAnsi="Times New Roman"/>
                <w:i/>
              </w:rPr>
              <w:t>Crassostrea gigas</w:t>
            </w:r>
          </w:p>
          <w:p w14:paraId="52757843" w14:textId="77777777" w:rsidR="00600082" w:rsidRPr="00F22055" w:rsidRDefault="00600082" w:rsidP="008C3B90">
            <w:pPr>
              <w:jc w:val="both"/>
              <w:rPr>
                <w:rFonts w:ascii="Times New Roman" w:hAnsi="Times New Roman"/>
              </w:rPr>
            </w:pPr>
          </w:p>
        </w:tc>
        <w:tc>
          <w:tcPr>
            <w:tcW w:w="992" w:type="dxa"/>
          </w:tcPr>
          <w:p w14:paraId="7F938A1D" w14:textId="10FE5600" w:rsidR="00237CD9" w:rsidRPr="00F22055" w:rsidRDefault="00600082" w:rsidP="00237CD9">
            <w:pPr>
              <w:jc w:val="both"/>
              <w:rPr>
                <w:rFonts w:ascii="Times New Roman" w:hAnsi="Times New Roman"/>
              </w:rPr>
            </w:pPr>
            <w:r w:rsidRPr="00F22055">
              <w:rPr>
                <w:rFonts w:ascii="Times New Roman" w:hAnsi="Times New Roman"/>
              </w:rPr>
              <w:t>A02HG</w:t>
            </w:r>
          </w:p>
          <w:p w14:paraId="0F1C0557" w14:textId="58EA9B03" w:rsidR="00600082" w:rsidRPr="00F22055" w:rsidRDefault="00600082" w:rsidP="008C3B90">
            <w:pPr>
              <w:jc w:val="both"/>
              <w:rPr>
                <w:rFonts w:ascii="Times New Roman" w:hAnsi="Times New Roman"/>
              </w:rPr>
            </w:pPr>
          </w:p>
        </w:tc>
        <w:tc>
          <w:tcPr>
            <w:tcW w:w="3845" w:type="dxa"/>
            <w:vMerge/>
          </w:tcPr>
          <w:p w14:paraId="41059CC4" w14:textId="77777777" w:rsidR="00600082" w:rsidRPr="00F22055" w:rsidRDefault="00600082" w:rsidP="008C3B90">
            <w:pPr>
              <w:jc w:val="both"/>
              <w:rPr>
                <w:rFonts w:ascii="Times New Roman" w:hAnsi="Times New Roman"/>
              </w:rPr>
            </w:pPr>
          </w:p>
        </w:tc>
      </w:tr>
      <w:tr w:rsidR="00600082" w:rsidRPr="00F22055" w14:paraId="24D0C8A9" w14:textId="77777777" w:rsidTr="00091430">
        <w:trPr>
          <w:trHeight w:val="462"/>
        </w:trPr>
        <w:tc>
          <w:tcPr>
            <w:tcW w:w="1129" w:type="dxa"/>
            <w:vMerge/>
          </w:tcPr>
          <w:p w14:paraId="55AAAEEE" w14:textId="77777777" w:rsidR="00600082" w:rsidRPr="00F22055" w:rsidRDefault="00600082" w:rsidP="008C3B90">
            <w:pPr>
              <w:jc w:val="both"/>
              <w:rPr>
                <w:rFonts w:ascii="Times New Roman" w:hAnsi="Times New Roman"/>
              </w:rPr>
            </w:pPr>
          </w:p>
        </w:tc>
        <w:tc>
          <w:tcPr>
            <w:tcW w:w="3422" w:type="dxa"/>
            <w:vMerge/>
          </w:tcPr>
          <w:p w14:paraId="1005D1C1" w14:textId="77777777" w:rsidR="00600082" w:rsidRPr="00F22055" w:rsidRDefault="00600082" w:rsidP="008C3B90">
            <w:pPr>
              <w:jc w:val="both"/>
              <w:rPr>
                <w:rFonts w:ascii="Times New Roman" w:hAnsi="Times New Roman"/>
              </w:rPr>
            </w:pPr>
          </w:p>
        </w:tc>
        <w:tc>
          <w:tcPr>
            <w:tcW w:w="1398" w:type="dxa"/>
            <w:vMerge/>
          </w:tcPr>
          <w:p w14:paraId="4A4CA52A" w14:textId="77777777" w:rsidR="00600082" w:rsidRPr="00F22055" w:rsidRDefault="00600082" w:rsidP="008C3B90">
            <w:pPr>
              <w:jc w:val="both"/>
              <w:rPr>
                <w:rFonts w:ascii="Times New Roman" w:hAnsi="Times New Roman"/>
              </w:rPr>
            </w:pPr>
          </w:p>
        </w:tc>
        <w:tc>
          <w:tcPr>
            <w:tcW w:w="2835" w:type="dxa"/>
          </w:tcPr>
          <w:p w14:paraId="7969241B" w14:textId="77777777" w:rsidR="00600082" w:rsidRPr="00F22055" w:rsidRDefault="00600082" w:rsidP="008C3B90">
            <w:pPr>
              <w:jc w:val="both"/>
              <w:rPr>
                <w:rFonts w:ascii="Times New Roman" w:hAnsi="Times New Roman"/>
                <w:i/>
              </w:rPr>
            </w:pPr>
            <w:r w:rsidRPr="00F22055">
              <w:rPr>
                <w:rFonts w:ascii="Times New Roman" w:hAnsi="Times New Roman"/>
              </w:rPr>
              <w:t xml:space="preserve">Mussel, </w:t>
            </w:r>
            <w:r w:rsidRPr="00F22055">
              <w:rPr>
                <w:rFonts w:ascii="Times New Roman" w:hAnsi="Times New Roman"/>
                <w:i/>
                <w:color w:val="222222"/>
                <w:shd w:val="clear" w:color="auto" w:fill="FFFFFF"/>
              </w:rPr>
              <w:t>Mytilus edulis</w:t>
            </w:r>
          </w:p>
          <w:p w14:paraId="519B1692" w14:textId="77777777" w:rsidR="00600082" w:rsidRPr="00F22055" w:rsidRDefault="00600082" w:rsidP="008C3B90">
            <w:pPr>
              <w:jc w:val="both"/>
              <w:rPr>
                <w:rFonts w:ascii="Times New Roman" w:hAnsi="Times New Roman"/>
              </w:rPr>
            </w:pPr>
          </w:p>
          <w:p w14:paraId="45BDB522" w14:textId="77777777" w:rsidR="00600082" w:rsidRPr="00F22055" w:rsidRDefault="00600082" w:rsidP="008C3B90">
            <w:pPr>
              <w:jc w:val="both"/>
              <w:rPr>
                <w:rFonts w:ascii="Times New Roman" w:hAnsi="Times New Roman"/>
              </w:rPr>
            </w:pPr>
          </w:p>
        </w:tc>
        <w:tc>
          <w:tcPr>
            <w:tcW w:w="992" w:type="dxa"/>
          </w:tcPr>
          <w:p w14:paraId="19DAA7E1" w14:textId="06AD9B2C" w:rsidR="00237CD9" w:rsidRPr="00F22055" w:rsidRDefault="00600082" w:rsidP="00237CD9">
            <w:pPr>
              <w:jc w:val="both"/>
              <w:rPr>
                <w:rFonts w:ascii="Times New Roman" w:hAnsi="Times New Roman"/>
              </w:rPr>
            </w:pPr>
            <w:r w:rsidRPr="00F22055">
              <w:rPr>
                <w:rFonts w:ascii="Times New Roman" w:hAnsi="Times New Roman"/>
              </w:rPr>
              <w:t>A02HF</w:t>
            </w:r>
          </w:p>
          <w:p w14:paraId="7596A11C" w14:textId="6BD4190C" w:rsidR="00600082" w:rsidRPr="00F22055" w:rsidRDefault="00600082" w:rsidP="008C3B90">
            <w:pPr>
              <w:jc w:val="both"/>
              <w:rPr>
                <w:rFonts w:ascii="Times New Roman" w:hAnsi="Times New Roman"/>
              </w:rPr>
            </w:pPr>
          </w:p>
        </w:tc>
        <w:tc>
          <w:tcPr>
            <w:tcW w:w="3845" w:type="dxa"/>
            <w:vMerge/>
          </w:tcPr>
          <w:p w14:paraId="2EAFAEC7" w14:textId="77777777" w:rsidR="00600082" w:rsidRPr="00F22055" w:rsidRDefault="00600082" w:rsidP="008C3B90">
            <w:pPr>
              <w:jc w:val="both"/>
              <w:rPr>
                <w:rFonts w:ascii="Times New Roman" w:hAnsi="Times New Roman"/>
              </w:rPr>
            </w:pPr>
          </w:p>
        </w:tc>
      </w:tr>
      <w:tr w:rsidR="00600082" w:rsidRPr="00F22055" w14:paraId="04ED7DF0" w14:textId="77777777" w:rsidTr="00091430">
        <w:trPr>
          <w:trHeight w:val="462"/>
        </w:trPr>
        <w:tc>
          <w:tcPr>
            <w:tcW w:w="1129" w:type="dxa"/>
            <w:vMerge/>
          </w:tcPr>
          <w:p w14:paraId="78AEAFFE" w14:textId="77777777" w:rsidR="00600082" w:rsidRPr="00F22055" w:rsidRDefault="00600082" w:rsidP="008C3B90">
            <w:pPr>
              <w:jc w:val="both"/>
              <w:rPr>
                <w:rFonts w:ascii="Times New Roman" w:hAnsi="Times New Roman"/>
              </w:rPr>
            </w:pPr>
          </w:p>
        </w:tc>
        <w:tc>
          <w:tcPr>
            <w:tcW w:w="3422" w:type="dxa"/>
            <w:vMerge/>
          </w:tcPr>
          <w:p w14:paraId="60A290BE" w14:textId="77777777" w:rsidR="00600082" w:rsidRPr="00F22055" w:rsidRDefault="00600082" w:rsidP="008C3B90">
            <w:pPr>
              <w:jc w:val="both"/>
              <w:rPr>
                <w:rFonts w:ascii="Times New Roman" w:hAnsi="Times New Roman"/>
              </w:rPr>
            </w:pPr>
          </w:p>
        </w:tc>
        <w:tc>
          <w:tcPr>
            <w:tcW w:w="1398" w:type="dxa"/>
            <w:vMerge/>
          </w:tcPr>
          <w:p w14:paraId="5797B166" w14:textId="77777777" w:rsidR="00600082" w:rsidRPr="00F22055" w:rsidRDefault="00600082" w:rsidP="008C3B90">
            <w:pPr>
              <w:jc w:val="both"/>
              <w:rPr>
                <w:rFonts w:ascii="Times New Roman" w:hAnsi="Times New Roman"/>
              </w:rPr>
            </w:pPr>
          </w:p>
        </w:tc>
        <w:tc>
          <w:tcPr>
            <w:tcW w:w="2835" w:type="dxa"/>
          </w:tcPr>
          <w:p w14:paraId="717D70DD" w14:textId="77777777" w:rsidR="00600082" w:rsidRPr="00F22055" w:rsidRDefault="00600082" w:rsidP="008C3B90">
            <w:pPr>
              <w:jc w:val="both"/>
              <w:rPr>
                <w:rFonts w:ascii="Times New Roman" w:hAnsi="Times New Roman"/>
              </w:rPr>
            </w:pPr>
            <w:r w:rsidRPr="00F22055">
              <w:rPr>
                <w:rFonts w:ascii="Times New Roman" w:hAnsi="Times New Roman"/>
              </w:rPr>
              <w:t xml:space="preserve">Scallop, </w:t>
            </w:r>
            <w:proofErr w:type="spellStart"/>
            <w:r w:rsidRPr="00F22055">
              <w:rPr>
                <w:rFonts w:ascii="Times New Roman" w:hAnsi="Times New Roman"/>
                <w:i/>
                <w:color w:val="222222"/>
                <w:shd w:val="clear" w:color="auto" w:fill="FFFFFF"/>
              </w:rPr>
              <w:t>Pectinidae</w:t>
            </w:r>
            <w:proofErr w:type="spellEnd"/>
          </w:p>
          <w:p w14:paraId="745FD42E" w14:textId="77777777" w:rsidR="00600082" w:rsidRPr="00F22055" w:rsidRDefault="00600082" w:rsidP="008C3B90">
            <w:pPr>
              <w:jc w:val="both"/>
              <w:rPr>
                <w:rFonts w:ascii="Times New Roman" w:hAnsi="Times New Roman"/>
                <w:i/>
              </w:rPr>
            </w:pPr>
          </w:p>
        </w:tc>
        <w:tc>
          <w:tcPr>
            <w:tcW w:w="992" w:type="dxa"/>
          </w:tcPr>
          <w:p w14:paraId="1B5BD955" w14:textId="04FAF23E" w:rsidR="00237CD9" w:rsidRPr="00F22055" w:rsidRDefault="00600082" w:rsidP="00237CD9">
            <w:pPr>
              <w:jc w:val="both"/>
              <w:rPr>
                <w:rFonts w:ascii="Times New Roman" w:hAnsi="Times New Roman"/>
              </w:rPr>
            </w:pPr>
            <w:r w:rsidRPr="00F22055">
              <w:rPr>
                <w:rFonts w:ascii="Times New Roman" w:hAnsi="Times New Roman"/>
              </w:rPr>
              <w:t>A02HN</w:t>
            </w:r>
          </w:p>
          <w:p w14:paraId="346D73C5" w14:textId="2697DACE" w:rsidR="00600082" w:rsidRPr="00F22055" w:rsidRDefault="00600082" w:rsidP="008C3B90">
            <w:pPr>
              <w:jc w:val="both"/>
              <w:rPr>
                <w:rFonts w:ascii="Times New Roman" w:hAnsi="Times New Roman"/>
              </w:rPr>
            </w:pPr>
          </w:p>
        </w:tc>
        <w:tc>
          <w:tcPr>
            <w:tcW w:w="3845" w:type="dxa"/>
            <w:vMerge/>
          </w:tcPr>
          <w:p w14:paraId="65FF0EF3" w14:textId="77777777" w:rsidR="00600082" w:rsidRPr="00F22055" w:rsidRDefault="00600082" w:rsidP="008C3B90">
            <w:pPr>
              <w:jc w:val="both"/>
              <w:rPr>
                <w:rFonts w:ascii="Times New Roman" w:hAnsi="Times New Roman"/>
              </w:rPr>
            </w:pPr>
          </w:p>
        </w:tc>
      </w:tr>
      <w:tr w:rsidR="00600082" w:rsidRPr="00F22055" w14:paraId="22CA5B1F" w14:textId="77777777" w:rsidTr="00091430">
        <w:trPr>
          <w:trHeight w:val="361"/>
        </w:trPr>
        <w:tc>
          <w:tcPr>
            <w:tcW w:w="1129" w:type="dxa"/>
            <w:vMerge w:val="restart"/>
          </w:tcPr>
          <w:p w14:paraId="260504C1" w14:textId="77777777" w:rsidR="00600082" w:rsidRPr="00F22055" w:rsidRDefault="00600082" w:rsidP="008C3B90">
            <w:pPr>
              <w:jc w:val="both"/>
              <w:rPr>
                <w:rFonts w:ascii="Times New Roman" w:hAnsi="Times New Roman"/>
              </w:rPr>
            </w:pPr>
            <w:r w:rsidRPr="00F22055">
              <w:rPr>
                <w:rFonts w:ascii="Times New Roman" w:hAnsi="Times New Roman"/>
              </w:rPr>
              <w:t>Tree nuts</w:t>
            </w:r>
          </w:p>
        </w:tc>
        <w:tc>
          <w:tcPr>
            <w:tcW w:w="3422" w:type="dxa"/>
            <w:vMerge w:val="restart"/>
          </w:tcPr>
          <w:p w14:paraId="29942C2B" w14:textId="77777777" w:rsidR="00600082" w:rsidRPr="00F22055" w:rsidRDefault="00600082" w:rsidP="008C3B90">
            <w:pPr>
              <w:jc w:val="both"/>
              <w:rPr>
                <w:rFonts w:ascii="Times New Roman" w:hAnsi="Times New Roman"/>
              </w:rPr>
            </w:pPr>
            <w:r w:rsidRPr="00F22055">
              <w:rPr>
                <w:rFonts w:ascii="Times New Roman" w:hAnsi="Times New Roman"/>
              </w:rPr>
              <w:t>The group includes the edible nuts from any type of Tree nuts. The part consumed/analysed is not specified. When relevant, information on the part consumed/analysed has to be reported with additional facet descriptors. In case of data collections related to legislations, the default part consumed/analysed is the one defined in the applicable legislation.</w:t>
            </w:r>
          </w:p>
        </w:tc>
        <w:tc>
          <w:tcPr>
            <w:tcW w:w="1398" w:type="dxa"/>
            <w:vMerge w:val="restart"/>
          </w:tcPr>
          <w:p w14:paraId="346F2F1C" w14:textId="7037ABEA" w:rsidR="00237CD9" w:rsidRPr="00F22055" w:rsidRDefault="00600082" w:rsidP="00237CD9">
            <w:pPr>
              <w:jc w:val="both"/>
              <w:rPr>
                <w:rFonts w:ascii="Times New Roman" w:hAnsi="Times New Roman"/>
              </w:rPr>
            </w:pPr>
            <w:r w:rsidRPr="00F22055">
              <w:rPr>
                <w:rFonts w:ascii="Times New Roman" w:hAnsi="Times New Roman"/>
              </w:rPr>
              <w:t>A014C</w:t>
            </w:r>
          </w:p>
          <w:p w14:paraId="1BB6F093" w14:textId="2B87CA41" w:rsidR="00600082" w:rsidRPr="00F22055" w:rsidRDefault="00600082" w:rsidP="008C3B90">
            <w:pPr>
              <w:jc w:val="both"/>
              <w:rPr>
                <w:rFonts w:ascii="Times New Roman" w:hAnsi="Times New Roman"/>
              </w:rPr>
            </w:pPr>
          </w:p>
        </w:tc>
        <w:tc>
          <w:tcPr>
            <w:tcW w:w="2835" w:type="dxa"/>
          </w:tcPr>
          <w:p w14:paraId="00688958" w14:textId="00E5A09C" w:rsidR="00600082" w:rsidRPr="00091430" w:rsidRDefault="00600082" w:rsidP="008C3B90">
            <w:pPr>
              <w:jc w:val="both"/>
              <w:rPr>
                <w:rFonts w:ascii="Times New Roman" w:hAnsi="Times New Roman"/>
                <w:i/>
              </w:rPr>
            </w:pPr>
            <w:r w:rsidRPr="00F22055">
              <w:rPr>
                <w:rFonts w:ascii="Times New Roman" w:hAnsi="Times New Roman"/>
              </w:rPr>
              <w:t xml:space="preserve">Almond, </w:t>
            </w:r>
            <w:r w:rsidRPr="00F22055">
              <w:rPr>
                <w:rFonts w:ascii="Times New Roman" w:hAnsi="Times New Roman"/>
                <w:i/>
              </w:rPr>
              <w:t xml:space="preserve">Prunus dulcis </w:t>
            </w:r>
          </w:p>
        </w:tc>
        <w:tc>
          <w:tcPr>
            <w:tcW w:w="992" w:type="dxa"/>
          </w:tcPr>
          <w:p w14:paraId="377D33FA" w14:textId="449B755B" w:rsidR="00600082" w:rsidRPr="00F22055" w:rsidRDefault="00600082" w:rsidP="00091430">
            <w:pPr>
              <w:jc w:val="both"/>
              <w:rPr>
                <w:rFonts w:ascii="Times New Roman" w:hAnsi="Times New Roman"/>
              </w:rPr>
            </w:pPr>
            <w:r w:rsidRPr="00F22055">
              <w:rPr>
                <w:rFonts w:ascii="Times New Roman" w:hAnsi="Times New Roman"/>
              </w:rPr>
              <w:t>A014D</w:t>
            </w:r>
          </w:p>
        </w:tc>
        <w:tc>
          <w:tcPr>
            <w:tcW w:w="3845" w:type="dxa"/>
            <w:vMerge w:val="restart"/>
          </w:tcPr>
          <w:p w14:paraId="593FC06E" w14:textId="77777777" w:rsidR="00600082" w:rsidRPr="00F22055" w:rsidRDefault="00600082" w:rsidP="006D0C7A">
            <w:pPr>
              <w:pStyle w:val="ListParagraph"/>
              <w:numPr>
                <w:ilvl w:val="0"/>
                <w:numId w:val="9"/>
              </w:numPr>
              <w:jc w:val="both"/>
              <w:rPr>
                <w:rFonts w:ascii="Times New Roman" w:hAnsi="Times New Roman"/>
              </w:rPr>
            </w:pPr>
            <w:r w:rsidRPr="00F22055">
              <w:rPr>
                <w:rFonts w:ascii="Times New Roman" w:hAnsi="Times New Roman"/>
              </w:rPr>
              <w:t>Nut butters</w:t>
            </w:r>
          </w:p>
          <w:p w14:paraId="7DC62827" w14:textId="77777777" w:rsidR="00600082" w:rsidRPr="00F22055" w:rsidRDefault="00600082" w:rsidP="006D0C7A">
            <w:pPr>
              <w:pStyle w:val="ListParagraph"/>
              <w:numPr>
                <w:ilvl w:val="0"/>
                <w:numId w:val="9"/>
              </w:numPr>
              <w:jc w:val="both"/>
              <w:rPr>
                <w:rFonts w:ascii="Times New Roman" w:hAnsi="Times New Roman"/>
              </w:rPr>
            </w:pPr>
            <w:r w:rsidRPr="00F22055">
              <w:rPr>
                <w:rFonts w:ascii="Times New Roman" w:hAnsi="Times New Roman"/>
              </w:rPr>
              <w:t>Baked goods</w:t>
            </w:r>
          </w:p>
          <w:p w14:paraId="35FF6B76" w14:textId="77777777" w:rsidR="00600082" w:rsidRPr="00F22055" w:rsidRDefault="00600082" w:rsidP="008C3B90">
            <w:pPr>
              <w:ind w:left="360"/>
              <w:jc w:val="both"/>
              <w:rPr>
                <w:rFonts w:ascii="Times New Roman" w:hAnsi="Times New Roman"/>
              </w:rPr>
            </w:pPr>
          </w:p>
        </w:tc>
      </w:tr>
      <w:tr w:rsidR="00600082" w:rsidRPr="00F22055" w14:paraId="07D3A246" w14:textId="77777777" w:rsidTr="00091430">
        <w:trPr>
          <w:trHeight w:val="427"/>
        </w:trPr>
        <w:tc>
          <w:tcPr>
            <w:tcW w:w="1129" w:type="dxa"/>
            <w:vMerge/>
          </w:tcPr>
          <w:p w14:paraId="48167227" w14:textId="77777777" w:rsidR="00600082" w:rsidRPr="00F22055" w:rsidRDefault="00600082" w:rsidP="008C3B90">
            <w:pPr>
              <w:jc w:val="both"/>
              <w:rPr>
                <w:rFonts w:ascii="Times New Roman" w:hAnsi="Times New Roman"/>
              </w:rPr>
            </w:pPr>
          </w:p>
        </w:tc>
        <w:tc>
          <w:tcPr>
            <w:tcW w:w="3422" w:type="dxa"/>
            <w:vMerge/>
          </w:tcPr>
          <w:p w14:paraId="20261D5C" w14:textId="77777777" w:rsidR="00600082" w:rsidRPr="00F22055" w:rsidRDefault="00600082" w:rsidP="008C3B90">
            <w:pPr>
              <w:jc w:val="both"/>
              <w:rPr>
                <w:rFonts w:ascii="Times New Roman" w:hAnsi="Times New Roman"/>
              </w:rPr>
            </w:pPr>
          </w:p>
        </w:tc>
        <w:tc>
          <w:tcPr>
            <w:tcW w:w="1398" w:type="dxa"/>
            <w:vMerge/>
          </w:tcPr>
          <w:p w14:paraId="71410811" w14:textId="77777777" w:rsidR="00600082" w:rsidRPr="00F22055" w:rsidRDefault="00600082" w:rsidP="008C3B90">
            <w:pPr>
              <w:jc w:val="both"/>
              <w:rPr>
                <w:rFonts w:ascii="Times New Roman" w:hAnsi="Times New Roman"/>
              </w:rPr>
            </w:pPr>
          </w:p>
        </w:tc>
        <w:tc>
          <w:tcPr>
            <w:tcW w:w="2835" w:type="dxa"/>
          </w:tcPr>
          <w:p w14:paraId="25D0FB5E" w14:textId="7300B9BE" w:rsidR="00600082" w:rsidRPr="00F22055" w:rsidRDefault="00600082" w:rsidP="008C3B90">
            <w:pPr>
              <w:jc w:val="both"/>
              <w:rPr>
                <w:rFonts w:ascii="Times New Roman" w:hAnsi="Times New Roman"/>
              </w:rPr>
            </w:pPr>
            <w:r w:rsidRPr="00F22055">
              <w:rPr>
                <w:rFonts w:ascii="Times New Roman" w:hAnsi="Times New Roman"/>
              </w:rPr>
              <w:t xml:space="preserve">Brazil nuts, </w:t>
            </w:r>
            <w:proofErr w:type="spellStart"/>
            <w:r w:rsidRPr="00F22055">
              <w:rPr>
                <w:rFonts w:ascii="Times New Roman" w:hAnsi="Times New Roman"/>
                <w:i/>
              </w:rPr>
              <w:t>Bertholletia</w:t>
            </w:r>
            <w:proofErr w:type="spellEnd"/>
            <w:r w:rsidRPr="00F22055">
              <w:rPr>
                <w:rFonts w:ascii="Times New Roman" w:hAnsi="Times New Roman"/>
                <w:i/>
              </w:rPr>
              <w:t xml:space="preserve"> </w:t>
            </w:r>
            <w:proofErr w:type="spellStart"/>
            <w:r w:rsidRPr="00F22055">
              <w:rPr>
                <w:rFonts w:ascii="Times New Roman" w:hAnsi="Times New Roman"/>
                <w:i/>
              </w:rPr>
              <w:t>excelsa</w:t>
            </w:r>
            <w:proofErr w:type="spellEnd"/>
          </w:p>
        </w:tc>
        <w:tc>
          <w:tcPr>
            <w:tcW w:w="992" w:type="dxa"/>
          </w:tcPr>
          <w:p w14:paraId="54B69CB1" w14:textId="2773B900" w:rsidR="00600082" w:rsidRPr="00F22055" w:rsidRDefault="00600082" w:rsidP="008C3B90">
            <w:pPr>
              <w:jc w:val="both"/>
              <w:rPr>
                <w:rFonts w:ascii="Times New Roman" w:hAnsi="Times New Roman"/>
              </w:rPr>
            </w:pPr>
            <w:r w:rsidRPr="00F22055">
              <w:rPr>
                <w:rFonts w:ascii="Times New Roman" w:hAnsi="Times New Roman"/>
              </w:rPr>
              <w:t>A014G</w:t>
            </w:r>
          </w:p>
        </w:tc>
        <w:tc>
          <w:tcPr>
            <w:tcW w:w="3845" w:type="dxa"/>
            <w:vMerge/>
          </w:tcPr>
          <w:p w14:paraId="7CA60325" w14:textId="77777777" w:rsidR="00600082" w:rsidRPr="00F22055" w:rsidRDefault="00600082" w:rsidP="008C3B90">
            <w:pPr>
              <w:jc w:val="both"/>
              <w:rPr>
                <w:rFonts w:ascii="Times New Roman" w:hAnsi="Times New Roman"/>
              </w:rPr>
            </w:pPr>
          </w:p>
        </w:tc>
      </w:tr>
      <w:tr w:rsidR="00600082" w:rsidRPr="00F22055" w14:paraId="4FC3EDF5" w14:textId="77777777" w:rsidTr="00091430">
        <w:trPr>
          <w:trHeight w:val="638"/>
        </w:trPr>
        <w:tc>
          <w:tcPr>
            <w:tcW w:w="1129" w:type="dxa"/>
            <w:vMerge/>
          </w:tcPr>
          <w:p w14:paraId="5D050669" w14:textId="77777777" w:rsidR="00600082" w:rsidRPr="00F22055" w:rsidRDefault="00600082" w:rsidP="008C3B90">
            <w:pPr>
              <w:jc w:val="both"/>
              <w:rPr>
                <w:rFonts w:ascii="Times New Roman" w:hAnsi="Times New Roman"/>
              </w:rPr>
            </w:pPr>
          </w:p>
        </w:tc>
        <w:tc>
          <w:tcPr>
            <w:tcW w:w="3422" w:type="dxa"/>
            <w:vMerge/>
          </w:tcPr>
          <w:p w14:paraId="24D3BFB7" w14:textId="77777777" w:rsidR="00600082" w:rsidRPr="00F22055" w:rsidRDefault="00600082" w:rsidP="008C3B90">
            <w:pPr>
              <w:jc w:val="both"/>
              <w:rPr>
                <w:rFonts w:ascii="Times New Roman" w:hAnsi="Times New Roman"/>
              </w:rPr>
            </w:pPr>
          </w:p>
        </w:tc>
        <w:tc>
          <w:tcPr>
            <w:tcW w:w="1398" w:type="dxa"/>
            <w:vMerge/>
          </w:tcPr>
          <w:p w14:paraId="6A6E9397" w14:textId="77777777" w:rsidR="00600082" w:rsidRPr="00F22055" w:rsidRDefault="00600082" w:rsidP="008C3B90">
            <w:pPr>
              <w:jc w:val="both"/>
              <w:rPr>
                <w:rFonts w:ascii="Times New Roman" w:hAnsi="Times New Roman"/>
              </w:rPr>
            </w:pPr>
          </w:p>
        </w:tc>
        <w:tc>
          <w:tcPr>
            <w:tcW w:w="2835" w:type="dxa"/>
          </w:tcPr>
          <w:p w14:paraId="2F20E5F7" w14:textId="77777777" w:rsidR="00600082" w:rsidRPr="00F22055" w:rsidRDefault="00600082" w:rsidP="008C3B90">
            <w:pPr>
              <w:jc w:val="both"/>
              <w:rPr>
                <w:rFonts w:ascii="Times New Roman" w:hAnsi="Times New Roman"/>
                <w:i/>
              </w:rPr>
            </w:pPr>
            <w:r w:rsidRPr="00F22055">
              <w:rPr>
                <w:rFonts w:ascii="Times New Roman" w:hAnsi="Times New Roman"/>
              </w:rPr>
              <w:t xml:space="preserve">Cashew, </w:t>
            </w:r>
            <w:r w:rsidRPr="00F22055">
              <w:rPr>
                <w:rFonts w:ascii="Times New Roman" w:hAnsi="Times New Roman"/>
                <w:i/>
              </w:rPr>
              <w:t xml:space="preserve">Anacardium occidentale </w:t>
            </w:r>
          </w:p>
          <w:p w14:paraId="1C2313F8" w14:textId="77777777" w:rsidR="00600082" w:rsidRPr="00F22055" w:rsidRDefault="00600082" w:rsidP="008C3B90">
            <w:pPr>
              <w:jc w:val="both"/>
              <w:rPr>
                <w:rFonts w:ascii="Times New Roman" w:hAnsi="Times New Roman"/>
              </w:rPr>
            </w:pPr>
          </w:p>
        </w:tc>
        <w:tc>
          <w:tcPr>
            <w:tcW w:w="992" w:type="dxa"/>
          </w:tcPr>
          <w:p w14:paraId="08C1BF67" w14:textId="0F32516B" w:rsidR="00600082" w:rsidRPr="00F22055" w:rsidRDefault="00600082" w:rsidP="008C3B90">
            <w:pPr>
              <w:jc w:val="both"/>
              <w:rPr>
                <w:rFonts w:ascii="Times New Roman" w:hAnsi="Times New Roman"/>
              </w:rPr>
            </w:pPr>
            <w:r w:rsidRPr="00F22055">
              <w:rPr>
                <w:rFonts w:ascii="Times New Roman" w:hAnsi="Times New Roman"/>
              </w:rPr>
              <w:t>A014H</w:t>
            </w:r>
          </w:p>
          <w:p w14:paraId="41B80FEC" w14:textId="6498D4AA" w:rsidR="00600082" w:rsidRPr="00F22055" w:rsidRDefault="00600082" w:rsidP="008C3B90">
            <w:pPr>
              <w:jc w:val="both"/>
              <w:rPr>
                <w:rFonts w:ascii="Times New Roman" w:hAnsi="Times New Roman"/>
              </w:rPr>
            </w:pPr>
          </w:p>
        </w:tc>
        <w:tc>
          <w:tcPr>
            <w:tcW w:w="3845" w:type="dxa"/>
            <w:vMerge/>
          </w:tcPr>
          <w:p w14:paraId="4D479FA2" w14:textId="77777777" w:rsidR="00600082" w:rsidRPr="00F22055" w:rsidRDefault="00600082" w:rsidP="008C3B90">
            <w:pPr>
              <w:jc w:val="both"/>
              <w:rPr>
                <w:rFonts w:ascii="Times New Roman" w:hAnsi="Times New Roman"/>
              </w:rPr>
            </w:pPr>
          </w:p>
        </w:tc>
      </w:tr>
      <w:tr w:rsidR="00600082" w:rsidRPr="00F22055" w14:paraId="3D81CDB1" w14:textId="77777777" w:rsidTr="00091430">
        <w:trPr>
          <w:trHeight w:val="489"/>
        </w:trPr>
        <w:tc>
          <w:tcPr>
            <w:tcW w:w="1129" w:type="dxa"/>
            <w:vMerge/>
          </w:tcPr>
          <w:p w14:paraId="2A8C9D42" w14:textId="77777777" w:rsidR="00600082" w:rsidRPr="00F22055" w:rsidRDefault="00600082" w:rsidP="008C3B90">
            <w:pPr>
              <w:jc w:val="both"/>
              <w:rPr>
                <w:rFonts w:ascii="Times New Roman" w:hAnsi="Times New Roman"/>
              </w:rPr>
            </w:pPr>
          </w:p>
        </w:tc>
        <w:tc>
          <w:tcPr>
            <w:tcW w:w="3422" w:type="dxa"/>
            <w:vMerge/>
          </w:tcPr>
          <w:p w14:paraId="6F79AADD" w14:textId="77777777" w:rsidR="00600082" w:rsidRPr="00F22055" w:rsidRDefault="00600082" w:rsidP="008C3B90">
            <w:pPr>
              <w:jc w:val="both"/>
              <w:rPr>
                <w:rFonts w:ascii="Times New Roman" w:hAnsi="Times New Roman"/>
              </w:rPr>
            </w:pPr>
          </w:p>
        </w:tc>
        <w:tc>
          <w:tcPr>
            <w:tcW w:w="1398" w:type="dxa"/>
            <w:vMerge/>
          </w:tcPr>
          <w:p w14:paraId="299CE1D6" w14:textId="77777777" w:rsidR="00600082" w:rsidRPr="00F22055" w:rsidRDefault="00600082" w:rsidP="008C3B90">
            <w:pPr>
              <w:jc w:val="both"/>
              <w:rPr>
                <w:rFonts w:ascii="Times New Roman" w:hAnsi="Times New Roman"/>
              </w:rPr>
            </w:pPr>
          </w:p>
        </w:tc>
        <w:tc>
          <w:tcPr>
            <w:tcW w:w="2835" w:type="dxa"/>
          </w:tcPr>
          <w:p w14:paraId="02F669ED" w14:textId="16150FB2" w:rsidR="00600082" w:rsidRPr="00091430" w:rsidRDefault="00600082" w:rsidP="008C3B90">
            <w:pPr>
              <w:jc w:val="both"/>
              <w:rPr>
                <w:rFonts w:ascii="Times New Roman" w:hAnsi="Times New Roman"/>
                <w:i/>
              </w:rPr>
            </w:pPr>
            <w:r w:rsidRPr="00F22055">
              <w:rPr>
                <w:rFonts w:ascii="Times New Roman" w:hAnsi="Times New Roman"/>
              </w:rPr>
              <w:t xml:space="preserve">Hazelnut, </w:t>
            </w:r>
            <w:r w:rsidRPr="00F22055">
              <w:rPr>
                <w:rFonts w:ascii="Times New Roman" w:hAnsi="Times New Roman"/>
                <w:i/>
              </w:rPr>
              <w:t xml:space="preserve">Corylus avellana </w:t>
            </w:r>
          </w:p>
        </w:tc>
        <w:tc>
          <w:tcPr>
            <w:tcW w:w="992" w:type="dxa"/>
          </w:tcPr>
          <w:p w14:paraId="07D01FC9" w14:textId="622FCE94" w:rsidR="00600082" w:rsidRPr="00F22055" w:rsidRDefault="00600082" w:rsidP="008C3B90">
            <w:pPr>
              <w:jc w:val="both"/>
              <w:rPr>
                <w:rFonts w:ascii="Times New Roman" w:hAnsi="Times New Roman"/>
              </w:rPr>
            </w:pPr>
            <w:r w:rsidRPr="00F22055">
              <w:rPr>
                <w:rFonts w:ascii="Times New Roman" w:hAnsi="Times New Roman"/>
              </w:rPr>
              <w:t>A014L</w:t>
            </w:r>
          </w:p>
        </w:tc>
        <w:tc>
          <w:tcPr>
            <w:tcW w:w="3845" w:type="dxa"/>
            <w:vMerge/>
          </w:tcPr>
          <w:p w14:paraId="56600A8E" w14:textId="77777777" w:rsidR="00600082" w:rsidRPr="00F22055" w:rsidRDefault="00600082" w:rsidP="008C3B90">
            <w:pPr>
              <w:jc w:val="both"/>
              <w:rPr>
                <w:rFonts w:ascii="Times New Roman" w:hAnsi="Times New Roman"/>
              </w:rPr>
            </w:pPr>
          </w:p>
        </w:tc>
      </w:tr>
      <w:tr w:rsidR="00600082" w:rsidRPr="00F22055" w14:paraId="2540ECB0" w14:textId="77777777" w:rsidTr="00091430">
        <w:trPr>
          <w:trHeight w:val="410"/>
        </w:trPr>
        <w:tc>
          <w:tcPr>
            <w:tcW w:w="1129" w:type="dxa"/>
            <w:vMerge/>
          </w:tcPr>
          <w:p w14:paraId="37BCCC8D" w14:textId="77777777" w:rsidR="00600082" w:rsidRPr="00F22055" w:rsidRDefault="00600082" w:rsidP="008C3B90">
            <w:pPr>
              <w:jc w:val="both"/>
              <w:rPr>
                <w:rFonts w:ascii="Times New Roman" w:hAnsi="Times New Roman"/>
              </w:rPr>
            </w:pPr>
          </w:p>
        </w:tc>
        <w:tc>
          <w:tcPr>
            <w:tcW w:w="3422" w:type="dxa"/>
            <w:vMerge/>
          </w:tcPr>
          <w:p w14:paraId="6100217A" w14:textId="77777777" w:rsidR="00600082" w:rsidRPr="00F22055" w:rsidRDefault="00600082" w:rsidP="008C3B90">
            <w:pPr>
              <w:jc w:val="both"/>
              <w:rPr>
                <w:rFonts w:ascii="Times New Roman" w:hAnsi="Times New Roman"/>
              </w:rPr>
            </w:pPr>
          </w:p>
        </w:tc>
        <w:tc>
          <w:tcPr>
            <w:tcW w:w="1398" w:type="dxa"/>
            <w:vMerge/>
          </w:tcPr>
          <w:p w14:paraId="5D112082" w14:textId="77777777" w:rsidR="00600082" w:rsidRPr="00F22055" w:rsidRDefault="00600082" w:rsidP="008C3B90">
            <w:pPr>
              <w:jc w:val="both"/>
              <w:rPr>
                <w:rFonts w:ascii="Times New Roman" w:hAnsi="Times New Roman"/>
              </w:rPr>
            </w:pPr>
          </w:p>
        </w:tc>
        <w:tc>
          <w:tcPr>
            <w:tcW w:w="2835" w:type="dxa"/>
          </w:tcPr>
          <w:p w14:paraId="59D1BB19" w14:textId="5D938605" w:rsidR="00600082" w:rsidRPr="00091430" w:rsidRDefault="00600082" w:rsidP="008C3B90">
            <w:pPr>
              <w:jc w:val="both"/>
              <w:rPr>
                <w:rFonts w:ascii="Times New Roman" w:hAnsi="Times New Roman"/>
                <w:i/>
              </w:rPr>
            </w:pPr>
            <w:r w:rsidRPr="00F22055">
              <w:rPr>
                <w:rFonts w:ascii="Times New Roman" w:hAnsi="Times New Roman"/>
              </w:rPr>
              <w:t xml:space="preserve">Pecan, </w:t>
            </w:r>
            <w:r w:rsidRPr="00F22055">
              <w:rPr>
                <w:rFonts w:ascii="Times New Roman" w:hAnsi="Times New Roman"/>
                <w:i/>
              </w:rPr>
              <w:t xml:space="preserve">Carya </w:t>
            </w:r>
            <w:proofErr w:type="spellStart"/>
            <w:r w:rsidRPr="00F22055">
              <w:rPr>
                <w:rFonts w:ascii="Times New Roman" w:hAnsi="Times New Roman"/>
                <w:i/>
              </w:rPr>
              <w:t>illinoinensis</w:t>
            </w:r>
            <w:proofErr w:type="spellEnd"/>
            <w:r w:rsidRPr="00F22055">
              <w:rPr>
                <w:rFonts w:ascii="Times New Roman" w:hAnsi="Times New Roman"/>
                <w:i/>
              </w:rPr>
              <w:t xml:space="preserve"> </w:t>
            </w:r>
          </w:p>
        </w:tc>
        <w:tc>
          <w:tcPr>
            <w:tcW w:w="992" w:type="dxa"/>
          </w:tcPr>
          <w:p w14:paraId="5E038320" w14:textId="7D23DFE1" w:rsidR="00237CD9" w:rsidRPr="00F22055" w:rsidRDefault="00600082" w:rsidP="00237CD9">
            <w:pPr>
              <w:jc w:val="both"/>
              <w:rPr>
                <w:rFonts w:ascii="Times New Roman" w:hAnsi="Times New Roman"/>
              </w:rPr>
            </w:pPr>
            <w:r w:rsidRPr="00F22055">
              <w:rPr>
                <w:rFonts w:ascii="Times New Roman" w:hAnsi="Times New Roman"/>
              </w:rPr>
              <w:t>A014N</w:t>
            </w:r>
          </w:p>
          <w:p w14:paraId="3349607A" w14:textId="2AD4A1DB" w:rsidR="00600082" w:rsidRPr="00F22055" w:rsidRDefault="00600082" w:rsidP="008C3B90">
            <w:pPr>
              <w:jc w:val="both"/>
              <w:rPr>
                <w:rFonts w:ascii="Times New Roman" w:hAnsi="Times New Roman"/>
              </w:rPr>
            </w:pPr>
          </w:p>
        </w:tc>
        <w:tc>
          <w:tcPr>
            <w:tcW w:w="3845" w:type="dxa"/>
            <w:vMerge/>
          </w:tcPr>
          <w:p w14:paraId="21070469" w14:textId="77777777" w:rsidR="00600082" w:rsidRPr="00F22055" w:rsidRDefault="00600082" w:rsidP="008C3B90">
            <w:pPr>
              <w:jc w:val="both"/>
              <w:rPr>
                <w:rFonts w:ascii="Times New Roman" w:hAnsi="Times New Roman"/>
              </w:rPr>
            </w:pPr>
          </w:p>
        </w:tc>
      </w:tr>
      <w:tr w:rsidR="00600082" w:rsidRPr="00F22055" w14:paraId="12716011" w14:textId="77777777" w:rsidTr="00091430">
        <w:trPr>
          <w:trHeight w:val="375"/>
        </w:trPr>
        <w:tc>
          <w:tcPr>
            <w:tcW w:w="1129" w:type="dxa"/>
            <w:vMerge/>
          </w:tcPr>
          <w:p w14:paraId="46C4ECC9" w14:textId="77777777" w:rsidR="00600082" w:rsidRPr="00F22055" w:rsidRDefault="00600082" w:rsidP="008C3B90">
            <w:pPr>
              <w:jc w:val="both"/>
              <w:rPr>
                <w:rFonts w:ascii="Times New Roman" w:hAnsi="Times New Roman"/>
              </w:rPr>
            </w:pPr>
          </w:p>
        </w:tc>
        <w:tc>
          <w:tcPr>
            <w:tcW w:w="3422" w:type="dxa"/>
            <w:vMerge/>
          </w:tcPr>
          <w:p w14:paraId="0BBCB47D" w14:textId="77777777" w:rsidR="00600082" w:rsidRPr="00F22055" w:rsidRDefault="00600082" w:rsidP="008C3B90">
            <w:pPr>
              <w:jc w:val="both"/>
              <w:rPr>
                <w:rFonts w:ascii="Times New Roman" w:hAnsi="Times New Roman"/>
              </w:rPr>
            </w:pPr>
          </w:p>
        </w:tc>
        <w:tc>
          <w:tcPr>
            <w:tcW w:w="1398" w:type="dxa"/>
            <w:vMerge/>
          </w:tcPr>
          <w:p w14:paraId="6164CE3D" w14:textId="77777777" w:rsidR="00600082" w:rsidRPr="00F22055" w:rsidRDefault="00600082" w:rsidP="008C3B90">
            <w:pPr>
              <w:jc w:val="both"/>
              <w:rPr>
                <w:rFonts w:ascii="Times New Roman" w:hAnsi="Times New Roman"/>
              </w:rPr>
            </w:pPr>
          </w:p>
        </w:tc>
        <w:tc>
          <w:tcPr>
            <w:tcW w:w="2835" w:type="dxa"/>
          </w:tcPr>
          <w:p w14:paraId="4EFF12E2" w14:textId="1331A457" w:rsidR="00600082" w:rsidRPr="00F22055" w:rsidRDefault="00600082" w:rsidP="008C3B90">
            <w:pPr>
              <w:jc w:val="both"/>
              <w:rPr>
                <w:rFonts w:ascii="Times New Roman" w:hAnsi="Times New Roman"/>
              </w:rPr>
            </w:pPr>
            <w:r w:rsidRPr="00F22055">
              <w:rPr>
                <w:rFonts w:ascii="Times New Roman" w:hAnsi="Times New Roman"/>
              </w:rPr>
              <w:t xml:space="preserve">Pistachio, </w:t>
            </w:r>
            <w:r w:rsidRPr="00F22055">
              <w:rPr>
                <w:rFonts w:ascii="Times New Roman" w:hAnsi="Times New Roman"/>
                <w:i/>
                <w:color w:val="222222"/>
                <w:shd w:val="clear" w:color="auto" w:fill="FFFFFF"/>
              </w:rPr>
              <w:t>Pistacia vera</w:t>
            </w:r>
          </w:p>
          <w:p w14:paraId="2A84458A" w14:textId="77777777" w:rsidR="00600082" w:rsidRPr="00F22055" w:rsidRDefault="00600082" w:rsidP="008C3B90">
            <w:pPr>
              <w:jc w:val="both"/>
              <w:rPr>
                <w:rFonts w:ascii="Times New Roman" w:hAnsi="Times New Roman"/>
              </w:rPr>
            </w:pPr>
          </w:p>
        </w:tc>
        <w:tc>
          <w:tcPr>
            <w:tcW w:w="992" w:type="dxa"/>
          </w:tcPr>
          <w:p w14:paraId="4B93618F" w14:textId="2A0EECD7" w:rsidR="00600082" w:rsidRPr="00F22055" w:rsidRDefault="00600082" w:rsidP="00091430">
            <w:pPr>
              <w:jc w:val="both"/>
              <w:rPr>
                <w:rFonts w:ascii="Times New Roman" w:hAnsi="Times New Roman"/>
              </w:rPr>
            </w:pPr>
            <w:r w:rsidRPr="00F22055">
              <w:rPr>
                <w:rFonts w:ascii="Times New Roman" w:hAnsi="Times New Roman"/>
              </w:rPr>
              <w:t>A014Q</w:t>
            </w:r>
          </w:p>
        </w:tc>
        <w:tc>
          <w:tcPr>
            <w:tcW w:w="3845" w:type="dxa"/>
            <w:vMerge/>
          </w:tcPr>
          <w:p w14:paraId="70128B28" w14:textId="77777777" w:rsidR="00600082" w:rsidRPr="00F22055" w:rsidRDefault="00600082" w:rsidP="008C3B90">
            <w:pPr>
              <w:jc w:val="both"/>
              <w:rPr>
                <w:rFonts w:ascii="Times New Roman" w:hAnsi="Times New Roman"/>
              </w:rPr>
            </w:pPr>
          </w:p>
        </w:tc>
      </w:tr>
    </w:tbl>
    <w:p w14:paraId="227F1A42" w14:textId="77777777" w:rsidR="00600082" w:rsidRPr="00F22055" w:rsidRDefault="00600082" w:rsidP="00600082">
      <w:pPr>
        <w:jc w:val="both"/>
        <w:rPr>
          <w:rFonts w:ascii="Times New Roman" w:hAnsi="Times New Roman"/>
          <w:u w:val="single"/>
        </w:rPr>
      </w:pPr>
    </w:p>
    <w:p w14:paraId="011F24A8" w14:textId="77777777" w:rsidR="00390DFC" w:rsidRDefault="00390DFC"/>
    <w:sectPr w:rsidR="00390DFC" w:rsidSect="00911CE3">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8FA36" w14:textId="77777777" w:rsidR="00091430" w:rsidRDefault="00091430" w:rsidP="00091430">
      <w:pPr>
        <w:spacing w:after="0" w:line="240" w:lineRule="auto"/>
      </w:pPr>
      <w:r>
        <w:separator/>
      </w:r>
    </w:p>
  </w:endnote>
  <w:endnote w:type="continuationSeparator" w:id="0">
    <w:p w14:paraId="614517C7" w14:textId="77777777" w:rsidR="00091430" w:rsidRDefault="00091430" w:rsidP="00091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Lucida Grande">
    <w:altName w:val="Arial"/>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46056"/>
      <w:docPartObj>
        <w:docPartGallery w:val="Page Numbers (Bottom of Page)"/>
        <w:docPartUnique/>
      </w:docPartObj>
    </w:sdtPr>
    <w:sdtEndPr/>
    <w:sdtContent>
      <w:sdt>
        <w:sdtPr>
          <w:id w:val="1728636285"/>
          <w:docPartObj>
            <w:docPartGallery w:val="Page Numbers (Top of Page)"/>
            <w:docPartUnique/>
          </w:docPartObj>
        </w:sdtPr>
        <w:sdtEndPr/>
        <w:sdtContent>
          <w:p w14:paraId="40894059" w14:textId="4A82581E" w:rsidR="00091430" w:rsidRDefault="0009143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0F803E7" w14:textId="77777777" w:rsidR="00091430" w:rsidRDefault="00091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78BE" w14:textId="77777777" w:rsidR="00091430" w:rsidRDefault="00091430" w:rsidP="00091430">
      <w:pPr>
        <w:spacing w:after="0" w:line="240" w:lineRule="auto"/>
      </w:pPr>
      <w:r>
        <w:separator/>
      </w:r>
    </w:p>
  </w:footnote>
  <w:footnote w:type="continuationSeparator" w:id="0">
    <w:p w14:paraId="059C3773" w14:textId="77777777" w:rsidR="00091430" w:rsidRDefault="00091430" w:rsidP="000914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03739"/>
    <w:multiLevelType w:val="hybridMultilevel"/>
    <w:tmpl w:val="DDCA4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A15C1A"/>
    <w:multiLevelType w:val="hybridMultilevel"/>
    <w:tmpl w:val="40BCD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122E27"/>
    <w:multiLevelType w:val="hybridMultilevel"/>
    <w:tmpl w:val="A2B68F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1CB6452"/>
    <w:multiLevelType w:val="hybridMultilevel"/>
    <w:tmpl w:val="D7E04A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4C45176"/>
    <w:multiLevelType w:val="hybridMultilevel"/>
    <w:tmpl w:val="CC4C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6848E7"/>
    <w:multiLevelType w:val="hybridMultilevel"/>
    <w:tmpl w:val="0B588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2C0874"/>
    <w:multiLevelType w:val="hybridMultilevel"/>
    <w:tmpl w:val="05FE2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753120"/>
    <w:multiLevelType w:val="hybridMultilevel"/>
    <w:tmpl w:val="93408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164856"/>
    <w:multiLevelType w:val="hybridMultilevel"/>
    <w:tmpl w:val="6CAA3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9C6B44"/>
    <w:multiLevelType w:val="hybridMultilevel"/>
    <w:tmpl w:val="B248E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9738D8"/>
    <w:multiLevelType w:val="hybridMultilevel"/>
    <w:tmpl w:val="D114A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667BE3"/>
    <w:multiLevelType w:val="hybridMultilevel"/>
    <w:tmpl w:val="F7647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B4D4271"/>
    <w:multiLevelType w:val="hybridMultilevel"/>
    <w:tmpl w:val="4E92A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740220"/>
    <w:multiLevelType w:val="hybridMultilevel"/>
    <w:tmpl w:val="44DC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9538CC"/>
    <w:multiLevelType w:val="hybridMultilevel"/>
    <w:tmpl w:val="4BF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3D09DA"/>
    <w:multiLevelType w:val="hybridMultilevel"/>
    <w:tmpl w:val="CD7802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9458C1"/>
    <w:multiLevelType w:val="hybridMultilevel"/>
    <w:tmpl w:val="46A6E3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7107C90"/>
    <w:multiLevelType w:val="hybridMultilevel"/>
    <w:tmpl w:val="E8C6B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B0E094B"/>
    <w:multiLevelType w:val="hybridMultilevel"/>
    <w:tmpl w:val="61DA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41196191">
    <w:abstractNumId w:val="10"/>
  </w:num>
  <w:num w:numId="2" w16cid:durableId="352004028">
    <w:abstractNumId w:val="0"/>
  </w:num>
  <w:num w:numId="3" w16cid:durableId="325716138">
    <w:abstractNumId w:val="9"/>
  </w:num>
  <w:num w:numId="4" w16cid:durableId="308825763">
    <w:abstractNumId w:val="13"/>
  </w:num>
  <w:num w:numId="5" w16cid:durableId="443505135">
    <w:abstractNumId w:val="7"/>
  </w:num>
  <w:num w:numId="6" w16cid:durableId="1614286519">
    <w:abstractNumId w:val="5"/>
  </w:num>
  <w:num w:numId="7" w16cid:durableId="1923685238">
    <w:abstractNumId w:val="12"/>
  </w:num>
  <w:num w:numId="8" w16cid:durableId="1015768358">
    <w:abstractNumId w:val="4"/>
  </w:num>
  <w:num w:numId="9" w16cid:durableId="873883087">
    <w:abstractNumId w:val="14"/>
  </w:num>
  <w:num w:numId="10" w16cid:durableId="304894443">
    <w:abstractNumId w:val="11"/>
  </w:num>
  <w:num w:numId="11" w16cid:durableId="1997610545">
    <w:abstractNumId w:val="6"/>
  </w:num>
  <w:num w:numId="12" w16cid:durableId="2045135516">
    <w:abstractNumId w:val="16"/>
  </w:num>
  <w:num w:numId="13" w16cid:durableId="182941216">
    <w:abstractNumId w:val="3"/>
  </w:num>
  <w:num w:numId="14" w16cid:durableId="2136214865">
    <w:abstractNumId w:val="2"/>
  </w:num>
  <w:num w:numId="15" w16cid:durableId="494227164">
    <w:abstractNumId w:val="18"/>
  </w:num>
  <w:num w:numId="16" w16cid:durableId="170340055">
    <w:abstractNumId w:val="1"/>
  </w:num>
  <w:num w:numId="17" w16cid:durableId="757139658">
    <w:abstractNumId w:val="17"/>
  </w:num>
  <w:num w:numId="18" w16cid:durableId="1157840463">
    <w:abstractNumId w:val="15"/>
  </w:num>
  <w:num w:numId="19" w16cid:durableId="567882095">
    <w:abstractNumId w:va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re Mills">
    <w15:presenceInfo w15:providerId="AD" w15:userId="S::clare.mills@manchester.ac.uk::215ddeca-579c-46ba-ab12-fc878cc18a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082"/>
    <w:rsid w:val="00091430"/>
    <w:rsid w:val="000C3612"/>
    <w:rsid w:val="00133EF3"/>
    <w:rsid w:val="00223787"/>
    <w:rsid w:val="00237CD9"/>
    <w:rsid w:val="002475AD"/>
    <w:rsid w:val="00390DFC"/>
    <w:rsid w:val="00457132"/>
    <w:rsid w:val="0057643B"/>
    <w:rsid w:val="00600082"/>
    <w:rsid w:val="0064324B"/>
    <w:rsid w:val="006A0A54"/>
    <w:rsid w:val="006D0C7A"/>
    <w:rsid w:val="008457CC"/>
    <w:rsid w:val="00855E8A"/>
    <w:rsid w:val="009273A7"/>
    <w:rsid w:val="00962D5E"/>
    <w:rsid w:val="009F3DD7"/>
    <w:rsid w:val="00A47263"/>
    <w:rsid w:val="00A51CBE"/>
    <w:rsid w:val="00A71DBF"/>
    <w:rsid w:val="00B35A4F"/>
    <w:rsid w:val="00B8692A"/>
    <w:rsid w:val="00CD37C2"/>
    <w:rsid w:val="00DA383A"/>
    <w:rsid w:val="00DB5C30"/>
    <w:rsid w:val="00E35DAA"/>
    <w:rsid w:val="00EA348D"/>
    <w:rsid w:val="00FC5FC5"/>
    <w:rsid w:val="00FF3A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94BD"/>
  <w15:chartTrackingRefBased/>
  <w15:docId w15:val="{F533BCE5-9DA5-4FEF-A01B-7AC5BC3C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082"/>
    <w:rPr>
      <w:rFonts w:eastAsia="Times New Roman" w:cs="Times New Roman"/>
    </w:rPr>
  </w:style>
  <w:style w:type="paragraph" w:styleId="Heading3">
    <w:name w:val="heading 3"/>
    <w:basedOn w:val="Normal"/>
    <w:next w:val="Normal"/>
    <w:link w:val="Heading3Char"/>
    <w:uiPriority w:val="9"/>
    <w:semiHidden/>
    <w:unhideWhenUsed/>
    <w:qFormat/>
    <w:rsid w:val="00600082"/>
    <w:pPr>
      <w:keepNext/>
      <w:keepLines/>
      <w:spacing w:before="40" w:after="0"/>
      <w:outlineLvl w:val="2"/>
    </w:pPr>
    <w:rPr>
      <w:rFonts w:ascii="Calibri Light" w:eastAsia="Yu Gothic Light" w:hAnsi="Calibri Light"/>
      <w:color w:val="1F4D78"/>
      <w:sz w:val="24"/>
      <w:szCs w:val="24"/>
    </w:rPr>
  </w:style>
  <w:style w:type="paragraph" w:styleId="Heading4">
    <w:name w:val="heading 4"/>
    <w:basedOn w:val="Normal"/>
    <w:next w:val="Normal"/>
    <w:link w:val="Heading4Char"/>
    <w:uiPriority w:val="9"/>
    <w:semiHidden/>
    <w:unhideWhenUsed/>
    <w:qFormat/>
    <w:rsid w:val="0060008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uiPriority w:val="9"/>
    <w:qFormat/>
    <w:rsid w:val="00600082"/>
    <w:pPr>
      <w:spacing w:before="100" w:beforeAutospacing="1" w:after="100" w:afterAutospacing="1" w:line="240" w:lineRule="auto"/>
      <w:outlineLvl w:val="4"/>
    </w:pPr>
    <w:rPr>
      <w:rFonts w:ascii="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00082"/>
    <w:rPr>
      <w:rFonts w:ascii="Calibri Light" w:eastAsia="Yu Gothic Light" w:hAnsi="Calibri Light" w:cs="Times New Roman"/>
      <w:color w:val="1F4D78"/>
      <w:sz w:val="24"/>
      <w:szCs w:val="24"/>
    </w:rPr>
  </w:style>
  <w:style w:type="character" w:customStyle="1" w:styleId="Heading4Char">
    <w:name w:val="Heading 4 Char"/>
    <w:basedOn w:val="DefaultParagraphFont"/>
    <w:link w:val="Heading4"/>
    <w:uiPriority w:val="9"/>
    <w:semiHidden/>
    <w:rsid w:val="0060008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00082"/>
    <w:rPr>
      <w:rFonts w:ascii="Times New Roman" w:eastAsia="Times New Roman" w:hAnsi="Times New Roman" w:cs="Times New Roman"/>
      <w:b/>
      <w:bCs/>
      <w:sz w:val="20"/>
      <w:szCs w:val="20"/>
      <w:lang w:eastAsia="en-GB"/>
    </w:rPr>
  </w:style>
  <w:style w:type="table" w:styleId="TableGrid">
    <w:name w:val="Table Grid"/>
    <w:basedOn w:val="TableNormal"/>
    <w:uiPriority w:val="39"/>
    <w:rsid w:val="0060008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600082"/>
    <w:pPr>
      <w:spacing w:after="0" w:line="240" w:lineRule="auto"/>
    </w:pPr>
    <w:rPr>
      <w:rFonts w:ascii="Calibri" w:eastAsia="Times New Roman" w:hAnsi="Calibri" w:cs="Times New Roman"/>
      <w:sz w:val="20"/>
      <w:szCs w:val="20"/>
    </w:rPr>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styleId="ListParagraph">
    <w:name w:val="List Paragraph"/>
    <w:basedOn w:val="Normal"/>
    <w:uiPriority w:val="34"/>
    <w:qFormat/>
    <w:rsid w:val="00600082"/>
    <w:pPr>
      <w:ind w:left="720"/>
      <w:contextualSpacing/>
    </w:pPr>
  </w:style>
  <w:style w:type="paragraph" w:styleId="NormalWeb">
    <w:name w:val="Normal (Web)"/>
    <w:basedOn w:val="Normal"/>
    <w:uiPriority w:val="99"/>
    <w:unhideWhenUsed/>
    <w:rsid w:val="00600082"/>
    <w:pPr>
      <w:spacing w:before="100" w:beforeAutospacing="1" w:after="100" w:afterAutospacing="1" w:line="240" w:lineRule="auto"/>
    </w:pPr>
    <w:rPr>
      <w:rFonts w:ascii="Times New Roman" w:eastAsia="Yu Mincho" w:hAnsi="Times New Roman"/>
      <w:sz w:val="20"/>
      <w:szCs w:val="20"/>
    </w:rPr>
  </w:style>
  <w:style w:type="character" w:customStyle="1" w:styleId="apple-converted-space">
    <w:name w:val="apple-converted-space"/>
    <w:rsid w:val="00600082"/>
    <w:rPr>
      <w:rFonts w:cs="Times New Roman"/>
    </w:rPr>
  </w:style>
  <w:style w:type="character" w:styleId="Hyperlink">
    <w:name w:val="Hyperlink"/>
    <w:uiPriority w:val="99"/>
    <w:unhideWhenUsed/>
    <w:rsid w:val="00600082"/>
    <w:rPr>
      <w:rFonts w:cs="Times New Roman"/>
      <w:color w:val="0000FF"/>
      <w:u w:val="single"/>
    </w:rPr>
  </w:style>
  <w:style w:type="paragraph" w:styleId="BalloonText">
    <w:name w:val="Balloon Text"/>
    <w:basedOn w:val="Normal"/>
    <w:link w:val="BalloonTextChar"/>
    <w:uiPriority w:val="99"/>
    <w:semiHidden/>
    <w:unhideWhenUsed/>
    <w:rsid w:val="0060008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00082"/>
    <w:rPr>
      <w:rFonts w:ascii="Lucida Grande" w:eastAsia="Times New Roman" w:hAnsi="Lucida Grande" w:cs="Times New Roman"/>
      <w:sz w:val="18"/>
      <w:szCs w:val="18"/>
    </w:rPr>
  </w:style>
  <w:style w:type="paragraph" w:styleId="Caption">
    <w:name w:val="caption"/>
    <w:basedOn w:val="Normal"/>
    <w:next w:val="Normal"/>
    <w:uiPriority w:val="35"/>
    <w:unhideWhenUsed/>
    <w:qFormat/>
    <w:rsid w:val="00600082"/>
    <w:pPr>
      <w:spacing w:after="200" w:line="240" w:lineRule="auto"/>
    </w:pPr>
    <w:rPr>
      <w:b/>
      <w:bCs/>
      <w:color w:val="4472C4" w:themeColor="accent1"/>
      <w:sz w:val="18"/>
      <w:szCs w:val="18"/>
    </w:rPr>
  </w:style>
  <w:style w:type="paragraph" w:customStyle="1" w:styleId="meshdsscopenote">
    <w:name w:val="mesh_ds_scope_note"/>
    <w:basedOn w:val="Normal"/>
    <w:rsid w:val="00600082"/>
    <w:pPr>
      <w:spacing w:before="100" w:beforeAutospacing="1" w:after="100" w:afterAutospacing="1" w:line="240" w:lineRule="auto"/>
    </w:pPr>
    <w:rPr>
      <w:rFonts w:ascii="Times New Roman" w:hAnsi="Times New Roman"/>
      <w:sz w:val="20"/>
      <w:szCs w:val="20"/>
    </w:rPr>
  </w:style>
  <w:style w:type="paragraph" w:customStyle="1" w:styleId="meshyearintroduced">
    <w:name w:val="mesh_year_introduced"/>
    <w:basedOn w:val="Normal"/>
    <w:rsid w:val="00600082"/>
    <w:pPr>
      <w:spacing w:before="100" w:beforeAutospacing="1" w:after="100" w:afterAutospacing="1" w:line="240" w:lineRule="auto"/>
    </w:pPr>
    <w:rPr>
      <w:rFonts w:ascii="Times New Roman" w:hAnsi="Times New Roman"/>
      <w:sz w:val="20"/>
      <w:szCs w:val="20"/>
    </w:rPr>
  </w:style>
  <w:style w:type="paragraph" w:customStyle="1" w:styleId="EndNoteBibliographyTitle">
    <w:name w:val="EndNote Bibliography Title"/>
    <w:basedOn w:val="Normal"/>
    <w:link w:val="EndNoteBibliographyTitleChar"/>
    <w:rsid w:val="00600082"/>
    <w:pPr>
      <w:spacing w:after="0"/>
      <w:jc w:val="center"/>
    </w:pPr>
    <w:rPr>
      <w:rFonts w:ascii="Calibri" w:hAnsi="Calibri" w:cs="Calibri"/>
      <w:noProof/>
      <w:lang w:val="en-US"/>
    </w:rPr>
  </w:style>
  <w:style w:type="character" w:customStyle="1" w:styleId="EndNoteBibliographyTitleChar">
    <w:name w:val="EndNote Bibliography Title Char"/>
    <w:link w:val="EndNoteBibliographyTitle"/>
    <w:locked/>
    <w:rsid w:val="00600082"/>
    <w:rPr>
      <w:rFonts w:ascii="Calibri" w:eastAsia="Times New Roman" w:hAnsi="Calibri" w:cs="Calibri"/>
      <w:noProof/>
      <w:lang w:val="en-US"/>
    </w:rPr>
  </w:style>
  <w:style w:type="paragraph" w:customStyle="1" w:styleId="EndNoteBibliography">
    <w:name w:val="EndNote Bibliography"/>
    <w:basedOn w:val="Normal"/>
    <w:link w:val="EndNoteBibliographyChar"/>
    <w:rsid w:val="00600082"/>
    <w:pPr>
      <w:spacing w:line="240" w:lineRule="auto"/>
    </w:pPr>
    <w:rPr>
      <w:rFonts w:ascii="Calibri" w:hAnsi="Calibri" w:cs="Calibri"/>
      <w:noProof/>
      <w:lang w:val="en-US"/>
    </w:rPr>
  </w:style>
  <w:style w:type="character" w:customStyle="1" w:styleId="EndNoteBibliographyChar">
    <w:name w:val="EndNote Bibliography Char"/>
    <w:link w:val="EndNoteBibliography"/>
    <w:locked/>
    <w:rsid w:val="00600082"/>
    <w:rPr>
      <w:rFonts w:ascii="Calibri" w:eastAsia="Times New Roman" w:hAnsi="Calibri" w:cs="Calibri"/>
      <w:noProof/>
      <w:lang w:val="en-US"/>
    </w:rPr>
  </w:style>
  <w:style w:type="character" w:styleId="Strong">
    <w:name w:val="Strong"/>
    <w:uiPriority w:val="22"/>
    <w:qFormat/>
    <w:rsid w:val="00600082"/>
    <w:rPr>
      <w:rFonts w:cs="Times New Roman"/>
      <w:b/>
      <w:bCs/>
    </w:rPr>
  </w:style>
  <w:style w:type="character" w:styleId="FollowedHyperlink">
    <w:name w:val="FollowedHyperlink"/>
    <w:basedOn w:val="DefaultParagraphFont"/>
    <w:uiPriority w:val="99"/>
    <w:semiHidden/>
    <w:unhideWhenUsed/>
    <w:rsid w:val="00600082"/>
    <w:rPr>
      <w:color w:val="954F72" w:themeColor="followedHyperlink"/>
      <w:u w:val="single"/>
    </w:rPr>
  </w:style>
  <w:style w:type="paragraph" w:styleId="Footer">
    <w:name w:val="footer"/>
    <w:basedOn w:val="Normal"/>
    <w:link w:val="FooterChar"/>
    <w:uiPriority w:val="99"/>
    <w:unhideWhenUsed/>
    <w:rsid w:val="006000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600082"/>
    <w:rPr>
      <w:rFonts w:eastAsia="Times New Roman" w:cs="Times New Roman"/>
    </w:rPr>
  </w:style>
  <w:style w:type="character" w:styleId="PageNumber">
    <w:name w:val="page number"/>
    <w:basedOn w:val="DefaultParagraphFont"/>
    <w:uiPriority w:val="99"/>
    <w:semiHidden/>
    <w:unhideWhenUsed/>
    <w:rsid w:val="00600082"/>
  </w:style>
  <w:style w:type="character" w:styleId="CommentReference">
    <w:name w:val="annotation reference"/>
    <w:uiPriority w:val="99"/>
    <w:semiHidden/>
    <w:unhideWhenUsed/>
    <w:rsid w:val="00600082"/>
    <w:rPr>
      <w:sz w:val="16"/>
      <w:szCs w:val="16"/>
    </w:rPr>
  </w:style>
  <w:style w:type="paragraph" w:styleId="CommentText">
    <w:name w:val="annotation text"/>
    <w:basedOn w:val="Normal"/>
    <w:link w:val="CommentTextChar"/>
    <w:uiPriority w:val="99"/>
    <w:unhideWhenUsed/>
    <w:rsid w:val="00600082"/>
    <w:pPr>
      <w:spacing w:line="240" w:lineRule="auto"/>
    </w:pPr>
    <w:rPr>
      <w:sz w:val="20"/>
      <w:szCs w:val="20"/>
    </w:rPr>
  </w:style>
  <w:style w:type="character" w:customStyle="1" w:styleId="CommentTextChar">
    <w:name w:val="Comment Text Char"/>
    <w:basedOn w:val="DefaultParagraphFont"/>
    <w:link w:val="CommentText"/>
    <w:uiPriority w:val="99"/>
    <w:rsid w:val="0060008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00082"/>
    <w:rPr>
      <w:b/>
      <w:bCs/>
    </w:rPr>
  </w:style>
  <w:style w:type="character" w:customStyle="1" w:styleId="CommentSubjectChar">
    <w:name w:val="Comment Subject Char"/>
    <w:basedOn w:val="CommentTextChar"/>
    <w:link w:val="CommentSubject"/>
    <w:uiPriority w:val="99"/>
    <w:semiHidden/>
    <w:rsid w:val="00600082"/>
    <w:rPr>
      <w:rFonts w:eastAsia="Times New Roman" w:cs="Times New Roman"/>
      <w:b/>
      <w:bCs/>
      <w:sz w:val="20"/>
      <w:szCs w:val="20"/>
    </w:rPr>
  </w:style>
  <w:style w:type="paragraph" w:styleId="Revision">
    <w:name w:val="Revision"/>
    <w:hidden/>
    <w:uiPriority w:val="99"/>
    <w:semiHidden/>
    <w:rsid w:val="00600082"/>
    <w:pPr>
      <w:spacing w:after="0" w:line="240" w:lineRule="auto"/>
    </w:pPr>
    <w:rPr>
      <w:rFonts w:eastAsia="Times New Roman" w:cs="Times New Roman"/>
    </w:rPr>
  </w:style>
  <w:style w:type="paragraph" w:styleId="Header">
    <w:name w:val="header"/>
    <w:basedOn w:val="Normal"/>
    <w:link w:val="HeaderChar"/>
    <w:uiPriority w:val="99"/>
    <w:unhideWhenUsed/>
    <w:rsid w:val="006000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600082"/>
    <w:rPr>
      <w:rFonts w:eastAsia="Times New Roman" w:cs="Times New Roman"/>
    </w:rPr>
  </w:style>
  <w:style w:type="table" w:customStyle="1" w:styleId="TableGridLight1">
    <w:name w:val="Table Grid Light1"/>
    <w:basedOn w:val="TableNormal"/>
    <w:uiPriority w:val="99"/>
    <w:rsid w:val="00600082"/>
    <w:pPr>
      <w:spacing w:after="0" w:line="240" w:lineRule="auto"/>
    </w:pPr>
    <w:rPr>
      <w:rFonts w:ascii="Calibri" w:eastAsia="Times New Roman" w:hAnsi="Calibri" w:cs="Calibri"/>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exp-pipes">
    <w:name w:val="exp-pipes"/>
    <w:basedOn w:val="DefaultParagraphFont"/>
    <w:rsid w:val="00600082"/>
  </w:style>
  <w:style w:type="character" w:customStyle="1" w:styleId="exp-term">
    <w:name w:val="exp-term"/>
    <w:basedOn w:val="DefaultParagraphFont"/>
    <w:rsid w:val="00600082"/>
  </w:style>
  <w:style w:type="character" w:styleId="LineNumber">
    <w:name w:val="line number"/>
    <w:basedOn w:val="DefaultParagraphFont"/>
    <w:uiPriority w:val="99"/>
    <w:semiHidden/>
    <w:unhideWhenUsed/>
    <w:rsid w:val="00600082"/>
  </w:style>
  <w:style w:type="character" w:customStyle="1" w:styleId="UnresolvedMention1">
    <w:name w:val="Unresolved Mention1"/>
    <w:basedOn w:val="DefaultParagraphFont"/>
    <w:uiPriority w:val="99"/>
    <w:semiHidden/>
    <w:unhideWhenUsed/>
    <w:rsid w:val="00600082"/>
    <w:rPr>
      <w:color w:val="605E5C"/>
      <w:shd w:val="clear" w:color="auto" w:fill="E1DFDD"/>
    </w:rPr>
  </w:style>
  <w:style w:type="character" w:customStyle="1" w:styleId="UnresolvedMention2">
    <w:name w:val="Unresolved Mention2"/>
    <w:basedOn w:val="DefaultParagraphFont"/>
    <w:uiPriority w:val="99"/>
    <w:semiHidden/>
    <w:unhideWhenUsed/>
    <w:rsid w:val="00600082"/>
    <w:rPr>
      <w:color w:val="605E5C"/>
      <w:shd w:val="clear" w:color="auto" w:fill="E1DFDD"/>
    </w:rPr>
  </w:style>
  <w:style w:type="character" w:customStyle="1" w:styleId="cf01">
    <w:name w:val="cf01"/>
    <w:basedOn w:val="DefaultParagraphFont"/>
    <w:rsid w:val="00600082"/>
    <w:rPr>
      <w:rFonts w:ascii="Segoe UI" w:hAnsi="Segoe UI" w:cs="Segoe UI" w:hint="default"/>
      <w:sz w:val="18"/>
      <w:szCs w:val="18"/>
    </w:rPr>
  </w:style>
  <w:style w:type="character" w:styleId="UnresolvedMention">
    <w:name w:val="Unresolved Mention"/>
    <w:basedOn w:val="DefaultParagraphFont"/>
    <w:uiPriority w:val="99"/>
    <w:semiHidden/>
    <w:unhideWhenUsed/>
    <w:rsid w:val="000C3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Mills</dc:creator>
  <cp:keywords/>
  <dc:description/>
  <cp:lastModifiedBy>Clare Mills</cp:lastModifiedBy>
  <cp:revision>2</cp:revision>
  <dcterms:created xsi:type="dcterms:W3CDTF">2022-12-17T12:52:00Z</dcterms:created>
  <dcterms:modified xsi:type="dcterms:W3CDTF">2022-12-17T12:52:00Z</dcterms:modified>
</cp:coreProperties>
</file>